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814" w:rsidRPr="00B912F0" w:rsidRDefault="005A2814" w:rsidP="00725BA4">
      <w:pPr>
        <w:pStyle w:val="1"/>
        <w:spacing w:afterLines="50" w:after="156"/>
        <w:rPr>
          <w:spacing w:val="-6"/>
          <w:sz w:val="28"/>
          <w:szCs w:val="28"/>
        </w:rPr>
      </w:pPr>
      <w:bookmarkStart w:id="0" w:name="_Toc141438683"/>
      <w:bookmarkStart w:id="1" w:name="_Toc141588894"/>
      <w:bookmarkStart w:id="2" w:name="_Toc141610443"/>
      <w:bookmarkStart w:id="3" w:name="_Toc141641571"/>
      <w:bookmarkStart w:id="4" w:name="_Toc141675004"/>
      <w:bookmarkStart w:id="5" w:name="_Toc172845129"/>
      <w:bookmarkStart w:id="6" w:name="_Toc241414553"/>
      <w:bookmarkStart w:id="7" w:name="_Toc241415555"/>
      <w:bookmarkStart w:id="8" w:name="_Toc271360236"/>
      <w:bookmarkStart w:id="9" w:name="_Toc494093055"/>
      <w:r w:rsidRPr="00B912F0">
        <w:rPr>
          <w:rFonts w:hint="eastAsia"/>
          <w:spacing w:val="-6"/>
          <w:sz w:val="28"/>
          <w:szCs w:val="28"/>
        </w:rPr>
        <w:t>河南科技大学</w:t>
      </w:r>
      <w:r w:rsidR="00C11140">
        <w:rPr>
          <w:spacing w:val="-6"/>
          <w:sz w:val="28"/>
          <w:szCs w:val="28"/>
        </w:rPr>
        <w:t>2021</w:t>
      </w:r>
      <w:r w:rsidRPr="00B912F0">
        <w:rPr>
          <w:rFonts w:hint="eastAsia"/>
          <w:spacing w:val="-6"/>
          <w:sz w:val="28"/>
          <w:szCs w:val="28"/>
        </w:rPr>
        <w:t>年学术型硕士研究生招生学科、专业目录</w:t>
      </w:r>
      <w:bookmarkStart w:id="10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3"/>
        <w:gridCol w:w="1023"/>
        <w:gridCol w:w="1417"/>
        <w:gridCol w:w="542"/>
        <w:gridCol w:w="1379"/>
        <w:gridCol w:w="1378"/>
        <w:gridCol w:w="1542"/>
      </w:tblGrid>
      <w:tr w:rsidR="009E2016" w:rsidRPr="00B912F0" w:rsidTr="00463823">
        <w:trPr>
          <w:cantSplit/>
          <w:tblHeader/>
          <w:jc w:val="center"/>
        </w:trPr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CD2A38" w:rsidRDefault="009E2016" w:rsidP="009E2016">
            <w:pPr>
              <w:spacing w:line="300" w:lineRule="exact"/>
              <w:ind w:leftChars="-61" w:left="-16" w:rightChars="-60" w:right="-108" w:hangingChars="52" w:hanging="94"/>
              <w:jc w:val="center"/>
              <w:rPr>
                <w:rFonts w:eastAsia="宋体"/>
                <w:b/>
              </w:rPr>
            </w:pPr>
            <w:bookmarkStart w:id="11" w:name="_Hlk141643204"/>
            <w:r w:rsidRPr="00B912F0">
              <w:rPr>
                <w:rFonts w:eastAsia="宋体" w:hint="eastAsia"/>
                <w:b/>
              </w:rPr>
              <w:t>专业名称、</w:t>
            </w:r>
          </w:p>
          <w:p w:rsidR="009E2016" w:rsidRPr="00B912F0" w:rsidRDefault="009E2016" w:rsidP="009E2016">
            <w:pPr>
              <w:spacing w:line="300" w:lineRule="exact"/>
              <w:ind w:leftChars="-61" w:left="-16" w:rightChars="-60" w:right="-108" w:hangingChars="52" w:hanging="94"/>
              <w:jc w:val="center"/>
              <w:rPr>
                <w:rFonts w:eastAsia="宋体"/>
                <w:b/>
              </w:rPr>
            </w:pPr>
            <w:r w:rsidRPr="00B912F0">
              <w:rPr>
                <w:rFonts w:eastAsia="宋体" w:hint="eastAsia"/>
                <w:b/>
              </w:rPr>
              <w:t>代码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9E2016" w:rsidRPr="00B912F0" w:rsidRDefault="009E2016" w:rsidP="009E2016">
            <w:pPr>
              <w:spacing w:line="300" w:lineRule="exact"/>
              <w:ind w:leftChars="-61" w:left="-16" w:rightChars="-60" w:right="-108" w:hangingChars="52" w:hanging="94"/>
              <w:jc w:val="center"/>
              <w:rPr>
                <w:rFonts w:eastAsia="宋体"/>
                <w:b/>
              </w:rPr>
            </w:pPr>
            <w:r w:rsidRPr="009E2016">
              <w:rPr>
                <w:rFonts w:eastAsia="宋体" w:hint="eastAsia"/>
                <w:b/>
              </w:rPr>
              <w:t>研究方向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E2016" w:rsidRPr="00B912F0" w:rsidRDefault="009E2016" w:rsidP="009E2016">
            <w:pPr>
              <w:spacing w:line="300" w:lineRule="exact"/>
              <w:ind w:leftChars="-61" w:left="-16" w:rightChars="-60" w:right="-108" w:hangingChars="52" w:hanging="94"/>
              <w:jc w:val="center"/>
              <w:rPr>
                <w:rFonts w:eastAsia="宋体"/>
                <w:b/>
              </w:rPr>
            </w:pPr>
            <w:r w:rsidRPr="00B912F0">
              <w:rPr>
                <w:rFonts w:eastAsia="宋体" w:hint="eastAsia"/>
                <w:b/>
              </w:rPr>
              <w:t>指导教师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9E2016" w:rsidRPr="00A8363F" w:rsidRDefault="009E2016" w:rsidP="009E2016">
            <w:pPr>
              <w:spacing w:line="300" w:lineRule="exact"/>
              <w:ind w:leftChars="-61" w:left="-16" w:rightChars="-60" w:right="-108" w:hangingChars="52" w:hanging="94"/>
              <w:jc w:val="center"/>
              <w:rPr>
                <w:rFonts w:eastAsia="宋体"/>
                <w:b/>
              </w:rPr>
            </w:pPr>
            <w:r w:rsidRPr="00A8363F">
              <w:rPr>
                <w:rFonts w:eastAsia="宋体" w:hint="eastAsia"/>
                <w:b/>
              </w:rPr>
              <w:t>招生</w:t>
            </w:r>
          </w:p>
          <w:p w:rsidR="009E2016" w:rsidRPr="00A8363F" w:rsidRDefault="009E2016" w:rsidP="009E2016">
            <w:pPr>
              <w:spacing w:line="300" w:lineRule="exact"/>
              <w:ind w:leftChars="-61" w:left="-16" w:rightChars="-60" w:right="-108" w:hangingChars="52" w:hanging="94"/>
              <w:jc w:val="center"/>
              <w:rPr>
                <w:rFonts w:eastAsia="宋体"/>
                <w:b/>
              </w:rPr>
            </w:pPr>
            <w:r w:rsidRPr="00A8363F">
              <w:rPr>
                <w:rFonts w:eastAsia="宋体" w:hint="eastAsia"/>
                <w:b/>
              </w:rPr>
              <w:t>人数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9E2016" w:rsidRPr="00B912F0" w:rsidRDefault="009E2016" w:rsidP="00C16DFE">
            <w:pPr>
              <w:spacing w:line="300" w:lineRule="exact"/>
              <w:ind w:leftChars="-9" w:left="-16"/>
              <w:jc w:val="center"/>
              <w:rPr>
                <w:rFonts w:eastAsia="宋体"/>
                <w:b/>
              </w:rPr>
            </w:pPr>
            <w:r w:rsidRPr="00B912F0">
              <w:rPr>
                <w:rFonts w:eastAsia="宋体" w:hint="eastAsia"/>
                <w:b/>
              </w:rPr>
              <w:t>考试科目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9E2016" w:rsidRPr="00B912F0" w:rsidRDefault="009E2016" w:rsidP="00954345">
            <w:pPr>
              <w:spacing w:line="300" w:lineRule="exact"/>
              <w:jc w:val="center"/>
              <w:rPr>
                <w:rFonts w:eastAsia="宋体"/>
                <w:b/>
              </w:rPr>
            </w:pPr>
            <w:r>
              <w:rPr>
                <w:rFonts w:eastAsia="宋体" w:hint="eastAsia"/>
                <w:b/>
              </w:rPr>
              <w:t>联系人及电话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9E2016" w:rsidRPr="00B912F0" w:rsidRDefault="009E2016" w:rsidP="00954345">
            <w:pPr>
              <w:spacing w:line="300" w:lineRule="exact"/>
              <w:jc w:val="center"/>
              <w:rPr>
                <w:rFonts w:eastAsia="宋体"/>
                <w:b/>
              </w:rPr>
            </w:pPr>
            <w:r w:rsidRPr="00B912F0">
              <w:rPr>
                <w:rFonts w:eastAsia="宋体" w:hint="eastAsia"/>
                <w:b/>
              </w:rPr>
              <w:t>备注</w:t>
            </w:r>
          </w:p>
        </w:tc>
      </w:tr>
      <w:tr w:rsidR="00C831DF" w:rsidRPr="00232852" w:rsidTr="00463823">
        <w:trPr>
          <w:cantSplit/>
          <w:trHeight w:val="1183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C831DF" w:rsidRPr="009E2016" w:rsidRDefault="00C831DF" w:rsidP="00C831DF">
            <w:pPr>
              <w:spacing w:line="300" w:lineRule="exact"/>
              <w:jc w:val="left"/>
              <w:rPr>
                <w:bCs/>
                <w:szCs w:val="21"/>
              </w:rPr>
            </w:pPr>
            <w:bookmarkStart w:id="12" w:name="_Toc494093056"/>
            <w:r w:rsidRPr="009E2016">
              <w:rPr>
                <w:rFonts w:hint="eastAsia"/>
                <w:bCs/>
                <w:szCs w:val="21"/>
              </w:rPr>
              <w:t>001</w:t>
            </w:r>
            <w:r w:rsidRPr="009E2016">
              <w:rPr>
                <w:rFonts w:hint="eastAsia"/>
                <w:bCs/>
                <w:szCs w:val="21"/>
              </w:rPr>
              <w:t>机电工程学院</w:t>
            </w:r>
            <w:bookmarkEnd w:id="12"/>
          </w:p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C831DF" w:rsidRDefault="00C831DF" w:rsidP="00C831DF">
            <w:pPr>
              <w:spacing w:line="300" w:lineRule="exact"/>
              <w:ind w:leftChars="-46" w:left="-83" w:firstLineChars="50" w:firstLine="90"/>
              <w:rPr>
                <w:rFonts w:eastAsia="宋体"/>
                <w:szCs w:val="21"/>
              </w:rPr>
            </w:pPr>
            <w:bookmarkStart w:id="13" w:name="_Toc494093057"/>
            <w:r w:rsidRPr="00E54E0C">
              <w:rPr>
                <w:rFonts w:eastAsia="宋体" w:hint="eastAsia"/>
                <w:szCs w:val="21"/>
              </w:rPr>
              <w:t>机械工程</w:t>
            </w:r>
          </w:p>
          <w:p w:rsidR="00C831DF" w:rsidRPr="002D798B" w:rsidRDefault="00C831DF" w:rsidP="00C831DF">
            <w:pPr>
              <w:spacing w:line="300" w:lineRule="exact"/>
              <w:ind w:leftChars="-46" w:left="-83" w:firstLineChars="50" w:firstLine="90"/>
              <w:rPr>
                <w:rFonts w:eastAsia="宋体"/>
                <w:szCs w:val="21"/>
              </w:rPr>
            </w:pPr>
            <w:r w:rsidRPr="00E54E0C">
              <w:rPr>
                <w:rFonts w:eastAsia="宋体" w:hint="eastAsia"/>
                <w:szCs w:val="21"/>
              </w:rPr>
              <w:t>（</w:t>
            </w:r>
            <w:r w:rsidRPr="00E54E0C">
              <w:rPr>
                <w:rFonts w:eastAsia="宋体" w:hint="eastAsia"/>
                <w:szCs w:val="21"/>
              </w:rPr>
              <w:t>080200</w:t>
            </w:r>
            <w:r w:rsidRPr="00E54E0C">
              <w:rPr>
                <w:rFonts w:eastAsia="宋体" w:hint="eastAsia"/>
                <w:szCs w:val="21"/>
              </w:rPr>
              <w:t>）</w:t>
            </w:r>
            <w:bookmarkEnd w:id="13"/>
          </w:p>
          <w:p w:rsidR="00C831DF" w:rsidRPr="00B912F0" w:rsidRDefault="00C831DF" w:rsidP="00C831DF">
            <w:pPr>
              <w:spacing w:line="300" w:lineRule="exact"/>
              <w:ind w:leftChars="-46" w:left="-83" w:firstLineChars="50" w:firstLine="90"/>
              <w:jc w:val="left"/>
              <w:rPr>
                <w:rFonts w:eastAsia="宋体"/>
                <w:szCs w:val="21"/>
              </w:rPr>
            </w:pPr>
          </w:p>
          <w:p w:rsidR="00C831DF" w:rsidRDefault="00C831DF" w:rsidP="00C831DF"/>
          <w:p w:rsidR="00C831DF" w:rsidRPr="00B912F0" w:rsidRDefault="00C831DF" w:rsidP="00C831DF">
            <w:pPr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C831DF" w:rsidRDefault="00C831DF" w:rsidP="00C831DF">
            <w:pPr>
              <w:spacing w:line="300" w:lineRule="exact"/>
              <w:ind w:leftChars="-46" w:left="-83" w:firstLineChars="50" w:firstLine="90"/>
              <w:rPr>
                <w:rFonts w:eastAsia="宋体"/>
                <w:szCs w:val="21"/>
              </w:rPr>
            </w:pPr>
            <w:r w:rsidRPr="00B20024">
              <w:rPr>
                <w:rFonts w:eastAsia="宋体"/>
                <w:szCs w:val="21"/>
              </w:rPr>
              <w:t>1.</w:t>
            </w:r>
            <w:r w:rsidRPr="00B20024">
              <w:rPr>
                <w:rFonts w:eastAsia="宋体" w:hint="eastAsia"/>
                <w:szCs w:val="21"/>
              </w:rPr>
              <w:t>智能制造与数控技术</w:t>
            </w:r>
          </w:p>
          <w:p w:rsidR="00C831DF" w:rsidRPr="00361F77" w:rsidRDefault="00C831DF" w:rsidP="00C831DF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C831DF">
              <w:rPr>
                <w:rFonts w:eastAsia="宋体" w:hint="eastAsia"/>
                <w:szCs w:val="21"/>
              </w:rPr>
              <w:t>颉潭成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张明柱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段明德</w:t>
            </w:r>
            <w:proofErr w:type="gramEnd"/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王晓</w:t>
            </w:r>
            <w:proofErr w:type="gramStart"/>
            <w:r w:rsidRPr="00C831DF">
              <w:rPr>
                <w:rFonts w:eastAsia="宋体" w:hint="eastAsia"/>
                <w:szCs w:val="21"/>
              </w:rPr>
              <w:t>强韩红彪</w:t>
            </w:r>
            <w:proofErr w:type="gramEnd"/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库</w:t>
            </w:r>
            <w:proofErr w:type="gramStart"/>
            <w:r w:rsidRPr="00C831DF">
              <w:rPr>
                <w:rFonts w:eastAsia="宋体" w:hint="eastAsia"/>
                <w:szCs w:val="21"/>
              </w:rPr>
              <w:t>祥</w:t>
            </w:r>
            <w:proofErr w:type="gramEnd"/>
            <w:r w:rsidRPr="00C831DF">
              <w:rPr>
                <w:rFonts w:eastAsia="宋体" w:hint="eastAsia"/>
                <w:szCs w:val="21"/>
              </w:rPr>
              <w:t>臣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胡东方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王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C831DF">
              <w:rPr>
                <w:rFonts w:eastAsia="宋体" w:hint="eastAsia"/>
                <w:szCs w:val="21"/>
              </w:rPr>
              <w:t>斌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苏建新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徐彦伟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王会良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徐红玉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张丰收</w:t>
            </w:r>
          </w:p>
        </w:tc>
        <w:tc>
          <w:tcPr>
            <w:tcW w:w="542" w:type="dxa"/>
            <w:vMerge w:val="restart"/>
          </w:tcPr>
          <w:p w:rsidR="00C831DF" w:rsidRPr="00A8363F" w:rsidRDefault="00C831DF" w:rsidP="00C831DF">
            <w:pPr>
              <w:spacing w:line="300" w:lineRule="exact"/>
              <w:rPr>
                <w:rFonts w:eastAsiaTheme="minorEastAsia"/>
                <w:b/>
                <w:sz w:val="24"/>
              </w:rPr>
            </w:pPr>
            <w:r w:rsidRPr="00A8363F">
              <w:rPr>
                <w:rFonts w:eastAsiaTheme="minorEastAsia"/>
                <w:b/>
                <w:sz w:val="24"/>
              </w:rPr>
              <w:t>42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C831DF" w:rsidRPr="00B912F0" w:rsidRDefault="00C831DF" w:rsidP="00C831DF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14"/>
              </w:rPr>
            </w:pPr>
            <w:r w:rsidRPr="00B912F0">
              <w:rPr>
                <w:rFonts w:eastAsia="宋体" w:hint="eastAsia"/>
                <w:szCs w:val="21"/>
              </w:rPr>
              <w:t xml:space="preserve">301 </w:t>
            </w:r>
            <w:r w:rsidRPr="00B912F0">
              <w:rPr>
                <w:rFonts w:eastAsia="宋体" w:hint="eastAsia"/>
                <w:szCs w:val="21"/>
              </w:rPr>
              <w:t>数学一</w:t>
            </w:r>
          </w:p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C831DF" w:rsidRPr="002D798B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AD6B0C">
              <w:rPr>
                <w:rFonts w:eastAsia="宋体" w:hint="eastAsia"/>
                <w:szCs w:val="21"/>
              </w:rPr>
              <w:t>①</w:t>
            </w:r>
            <w:r w:rsidRPr="002D798B">
              <w:rPr>
                <w:rFonts w:eastAsia="宋体"/>
                <w:szCs w:val="21"/>
              </w:rPr>
              <w:t>802</w:t>
            </w:r>
            <w:r w:rsidRPr="002D798B">
              <w:rPr>
                <w:rFonts w:eastAsia="宋体" w:hint="eastAsia"/>
                <w:szCs w:val="21"/>
              </w:rPr>
              <w:t>数控技术</w:t>
            </w:r>
          </w:p>
          <w:p w:rsidR="00C831DF" w:rsidRPr="002D798B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D798B">
              <w:rPr>
                <w:rFonts w:eastAsia="宋体" w:hint="eastAsia"/>
                <w:szCs w:val="21"/>
              </w:rPr>
              <w:t>②</w:t>
            </w:r>
            <w:r w:rsidRPr="002D798B">
              <w:rPr>
                <w:rFonts w:eastAsia="宋体"/>
                <w:szCs w:val="21"/>
              </w:rPr>
              <w:t>803</w:t>
            </w:r>
            <w:r w:rsidRPr="002D798B">
              <w:rPr>
                <w:rFonts w:eastAsia="宋体" w:hint="eastAsia"/>
                <w:szCs w:val="21"/>
              </w:rPr>
              <w:t>机械控制工程基础</w:t>
            </w:r>
          </w:p>
          <w:p w:rsidR="00C831DF" w:rsidRPr="002D798B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D798B">
              <w:rPr>
                <w:rFonts w:eastAsia="宋体" w:hint="eastAsia"/>
                <w:szCs w:val="21"/>
              </w:rPr>
              <w:t>③</w:t>
            </w:r>
            <w:r w:rsidRPr="002D798B">
              <w:rPr>
                <w:rFonts w:eastAsia="宋体"/>
                <w:szCs w:val="21"/>
              </w:rPr>
              <w:t>805</w:t>
            </w:r>
            <w:r w:rsidRPr="002D798B">
              <w:rPr>
                <w:rFonts w:eastAsia="宋体" w:hint="eastAsia"/>
                <w:szCs w:val="21"/>
              </w:rPr>
              <w:t>机械制造技术基础</w:t>
            </w:r>
          </w:p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</w:tc>
        <w:tc>
          <w:tcPr>
            <w:tcW w:w="1378" w:type="dxa"/>
            <w:vMerge w:val="restart"/>
          </w:tcPr>
          <w:p w:rsidR="00C831DF" w:rsidRPr="00901D53" w:rsidRDefault="00C831DF" w:rsidP="00C831DF">
            <w:pPr>
              <w:widowControl/>
              <w:spacing w:line="420" w:lineRule="atLeast"/>
              <w:jc w:val="left"/>
              <w:rPr>
                <w:rFonts w:asciiTheme="minorEastAsia" w:eastAsiaTheme="minorEastAsia" w:hAnsiTheme="minorEastAsia" w:cs="宋体"/>
                <w:b/>
                <w:bCs/>
                <w:color w:val="2D2D2D"/>
                <w:kern w:val="0"/>
                <w:szCs w:val="21"/>
              </w:rPr>
            </w:pPr>
            <w:r w:rsidRPr="00901D53">
              <w:rPr>
                <w:rFonts w:asciiTheme="minorEastAsia" w:eastAsiaTheme="minorEastAsia" w:hAnsiTheme="minorEastAsia" w:cs="宋体" w:hint="eastAsia"/>
                <w:b/>
                <w:bCs/>
                <w:color w:val="2D2D2D"/>
                <w:kern w:val="0"/>
                <w:szCs w:val="21"/>
              </w:rPr>
              <w:t>杨老师</w:t>
            </w:r>
          </w:p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  <w:r w:rsidRPr="00901D53">
              <w:rPr>
                <w:rFonts w:asciiTheme="minorEastAsia" w:eastAsiaTheme="minorEastAsia" w:hAnsiTheme="minorEastAsia" w:cs="宋体" w:hint="eastAsia"/>
                <w:b/>
                <w:bCs/>
                <w:color w:val="2D2D2D"/>
                <w:kern w:val="0"/>
                <w:szCs w:val="21"/>
              </w:rPr>
              <w:t>0379-64231479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C831DF" w:rsidRPr="00232852" w:rsidRDefault="00C831DF" w:rsidP="00C831DF">
            <w:pPr>
              <w:widowControl/>
              <w:spacing w:line="420" w:lineRule="atLeast"/>
              <w:jc w:val="left"/>
              <w:rPr>
                <w:rFonts w:asciiTheme="minorEastAsia" w:eastAsiaTheme="minorEastAsia" w:hAnsiTheme="minorEastAsia" w:cs="宋体"/>
                <w:color w:val="2D2D2D"/>
                <w:kern w:val="0"/>
                <w:szCs w:val="21"/>
              </w:rPr>
            </w:pPr>
            <w:r w:rsidRPr="00232852">
              <w:rPr>
                <w:rFonts w:asciiTheme="minorEastAsia" w:eastAsiaTheme="minorEastAsia" w:hAnsiTheme="minorEastAsia" w:cs="宋体" w:hint="eastAsia"/>
                <w:b/>
                <w:bCs/>
                <w:color w:val="2D2D2D"/>
                <w:kern w:val="0"/>
                <w:szCs w:val="21"/>
              </w:rPr>
              <w:t>复试科目名称：</w:t>
            </w:r>
          </w:p>
          <w:p w:rsidR="00C831DF" w:rsidRPr="00232852" w:rsidRDefault="00C831DF" w:rsidP="00C831DF">
            <w:pPr>
              <w:widowControl/>
              <w:spacing w:line="420" w:lineRule="atLeast"/>
              <w:ind w:left="180" w:hangingChars="100" w:hanging="18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32852">
              <w:rPr>
                <w:rFonts w:asciiTheme="minorEastAsia" w:eastAsiaTheme="minorEastAsia" w:hAnsiTheme="minorEastAsia" w:hint="eastAsia"/>
                <w:szCs w:val="21"/>
              </w:rPr>
              <w:t>①数控技术</w:t>
            </w:r>
          </w:p>
          <w:p w:rsidR="00C831DF" w:rsidRPr="00232852" w:rsidRDefault="00C831DF" w:rsidP="00C831DF">
            <w:pPr>
              <w:widowControl/>
              <w:spacing w:line="42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32852">
              <w:rPr>
                <w:rFonts w:asciiTheme="minorEastAsia" w:eastAsiaTheme="minorEastAsia" w:hAnsiTheme="minorEastAsia" w:hint="eastAsia"/>
                <w:szCs w:val="21"/>
              </w:rPr>
              <w:t>②机械控制工程基础</w:t>
            </w:r>
          </w:p>
          <w:p w:rsidR="00C831DF" w:rsidRPr="00232852" w:rsidRDefault="00C831DF" w:rsidP="00C831DF">
            <w:pPr>
              <w:widowControl/>
              <w:spacing w:line="42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32852">
              <w:rPr>
                <w:rFonts w:asciiTheme="minorEastAsia" w:eastAsiaTheme="minorEastAsia" w:hAnsiTheme="minorEastAsia" w:hint="eastAsia"/>
                <w:szCs w:val="21"/>
              </w:rPr>
              <w:t>③机械制造技术基础</w:t>
            </w:r>
          </w:p>
          <w:p w:rsidR="00C831DF" w:rsidRPr="00232852" w:rsidRDefault="00C831DF" w:rsidP="00C831DF">
            <w:pPr>
              <w:widowControl/>
              <w:spacing w:line="42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32852">
              <w:rPr>
                <w:rFonts w:asciiTheme="minorEastAsia" w:eastAsiaTheme="minorEastAsia" w:hAnsiTheme="minorEastAsia" w:hint="eastAsia"/>
                <w:szCs w:val="21"/>
              </w:rPr>
              <w:t>（以上科目任选</w:t>
            </w:r>
            <w:r w:rsidRPr="00232852">
              <w:rPr>
                <w:rFonts w:asciiTheme="minorEastAsia" w:eastAsiaTheme="minorEastAsia" w:hAnsiTheme="minorEastAsia"/>
                <w:szCs w:val="21"/>
              </w:rPr>
              <w:t>1</w:t>
            </w:r>
            <w:r w:rsidRPr="00232852">
              <w:rPr>
                <w:rFonts w:asciiTheme="minorEastAsia" w:eastAsiaTheme="minorEastAsia" w:hAnsiTheme="minorEastAsia" w:hint="eastAsia"/>
                <w:szCs w:val="21"/>
              </w:rPr>
              <w:t>门初试未选科目）</w:t>
            </w:r>
          </w:p>
          <w:p w:rsidR="00C831DF" w:rsidRPr="00232852" w:rsidRDefault="00C831DF" w:rsidP="00C831DF">
            <w:pPr>
              <w:widowControl/>
              <w:spacing w:line="420" w:lineRule="atLeast"/>
              <w:jc w:val="left"/>
              <w:rPr>
                <w:rFonts w:asciiTheme="minorEastAsia" w:eastAsiaTheme="minorEastAsia" w:hAnsiTheme="minorEastAsia" w:cs="宋体"/>
                <w:color w:val="2D2D2D"/>
                <w:kern w:val="0"/>
                <w:szCs w:val="21"/>
              </w:rPr>
            </w:pPr>
            <w:r w:rsidRPr="00232852">
              <w:rPr>
                <w:rFonts w:asciiTheme="minorEastAsia" w:eastAsiaTheme="minorEastAsia" w:hAnsiTheme="minorEastAsia" w:cs="宋体"/>
                <w:color w:val="2D2D2D"/>
                <w:kern w:val="0"/>
                <w:szCs w:val="21"/>
              </w:rPr>
              <w:t> </w:t>
            </w:r>
          </w:p>
          <w:p w:rsidR="00C831DF" w:rsidRPr="00232852" w:rsidRDefault="00C831DF" w:rsidP="00C831DF">
            <w:pPr>
              <w:spacing w:line="3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4509C">
              <w:rPr>
                <w:rFonts w:asciiTheme="minorEastAsia" w:eastAsiaTheme="minorEastAsia" w:hAnsiTheme="minorEastAsia" w:cs="宋体" w:hint="eastAsia"/>
                <w:b/>
                <w:bCs/>
                <w:color w:val="2D2D2D"/>
                <w:kern w:val="0"/>
                <w:szCs w:val="21"/>
              </w:rPr>
              <w:t>只招收全日制本科考生</w:t>
            </w:r>
          </w:p>
        </w:tc>
      </w:tr>
      <w:tr w:rsidR="00C831DF" w:rsidRPr="00232852" w:rsidTr="00463823">
        <w:trPr>
          <w:cantSplit/>
          <w:trHeight w:val="1180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Default="00C831DF" w:rsidP="00C831DF">
            <w:pPr>
              <w:spacing w:line="300" w:lineRule="exact"/>
              <w:ind w:leftChars="4" w:left="7"/>
              <w:rPr>
                <w:rFonts w:eastAsia="宋体"/>
                <w:szCs w:val="21"/>
              </w:rPr>
            </w:pPr>
            <w:r w:rsidRPr="00B20024">
              <w:rPr>
                <w:rFonts w:eastAsia="宋体" w:hint="eastAsia"/>
                <w:szCs w:val="21"/>
              </w:rPr>
              <w:t>2</w:t>
            </w:r>
            <w:r w:rsidRPr="00B20024">
              <w:rPr>
                <w:rFonts w:eastAsia="宋体"/>
                <w:szCs w:val="21"/>
              </w:rPr>
              <w:t>.</w:t>
            </w:r>
            <w:r w:rsidRPr="00B20024">
              <w:rPr>
                <w:rFonts w:eastAsia="宋体" w:hint="eastAsia"/>
                <w:szCs w:val="21"/>
              </w:rPr>
              <w:t>先进制造工艺及测试技术</w:t>
            </w:r>
          </w:p>
          <w:p w:rsidR="00C831DF" w:rsidRPr="00361F77" w:rsidRDefault="00C831DF" w:rsidP="00C831DF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C831DF">
              <w:rPr>
                <w:rFonts w:eastAsia="宋体" w:hint="eastAsia"/>
                <w:szCs w:val="21"/>
              </w:rPr>
              <w:t>雷贤卿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高作斌王晓强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李云峰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徐巧玉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王恒迪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刘永刚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李天兴徐红玉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张丰收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</w:p>
        </w:tc>
        <w:tc>
          <w:tcPr>
            <w:tcW w:w="542" w:type="dxa"/>
            <w:vMerge/>
          </w:tcPr>
          <w:p w:rsidR="00C831DF" w:rsidRPr="00232852" w:rsidRDefault="00C831DF" w:rsidP="00C831DF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232852" w:rsidRDefault="00C831DF" w:rsidP="00C831DF">
            <w:pPr>
              <w:widowControl/>
              <w:spacing w:line="420" w:lineRule="atLeast"/>
              <w:jc w:val="left"/>
              <w:rPr>
                <w:rFonts w:asciiTheme="minorEastAsia" w:eastAsiaTheme="minorEastAsia" w:hAnsiTheme="minorEastAsia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232852" w:rsidTr="00463823">
        <w:trPr>
          <w:cantSplit/>
          <w:trHeight w:val="1180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Default="00C831DF" w:rsidP="00C831DF">
            <w:pPr>
              <w:spacing w:line="300" w:lineRule="exact"/>
              <w:ind w:leftChars="4" w:left="7"/>
              <w:rPr>
                <w:rFonts w:eastAsia="宋体"/>
                <w:szCs w:val="21"/>
              </w:rPr>
            </w:pPr>
            <w:r w:rsidRPr="00B20024">
              <w:rPr>
                <w:rFonts w:eastAsia="宋体" w:hint="eastAsia"/>
                <w:szCs w:val="21"/>
              </w:rPr>
              <w:t>3</w:t>
            </w:r>
            <w:r w:rsidRPr="00B20024">
              <w:rPr>
                <w:rFonts w:eastAsia="宋体"/>
                <w:szCs w:val="21"/>
              </w:rPr>
              <w:t>.</w:t>
            </w:r>
            <w:r w:rsidRPr="00B20024">
              <w:rPr>
                <w:rFonts w:eastAsia="宋体" w:hint="eastAsia"/>
                <w:szCs w:val="21"/>
              </w:rPr>
              <w:t>轴承现代设计、制造、测试技术及装备</w:t>
            </w:r>
          </w:p>
          <w:p w:rsidR="00C831DF" w:rsidRPr="00361F77" w:rsidRDefault="00C831DF" w:rsidP="00C831DF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szCs w:val="21"/>
              </w:rPr>
            </w:pPr>
            <w:proofErr w:type="gramStart"/>
            <w:r w:rsidRPr="00C831DF">
              <w:rPr>
                <w:rFonts w:eastAsia="宋体" w:hint="eastAsia"/>
                <w:szCs w:val="21"/>
              </w:rPr>
              <w:t>邓</w:t>
            </w:r>
            <w:proofErr w:type="gramEnd"/>
            <w:r w:rsidRPr="00C831DF">
              <w:rPr>
                <w:rFonts w:eastAsia="宋体" w:hint="eastAsia"/>
                <w:szCs w:val="21"/>
              </w:rPr>
              <w:t>四二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邱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明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高作斌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张占立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刘延斌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贾晨辉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薛</w:t>
            </w:r>
            <w:proofErr w:type="gramEnd"/>
            <w:r w:rsidRPr="00C831DF">
              <w:rPr>
                <w:rFonts w:eastAsia="宋体" w:hint="eastAsia"/>
                <w:szCs w:val="21"/>
              </w:rPr>
              <w:t>进学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刘红彬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苏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冰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李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伦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李迎春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牛荣军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倪艳光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</w:p>
        </w:tc>
        <w:tc>
          <w:tcPr>
            <w:tcW w:w="542" w:type="dxa"/>
            <w:vMerge/>
          </w:tcPr>
          <w:p w:rsidR="00C831DF" w:rsidRPr="00232852" w:rsidRDefault="00C831DF" w:rsidP="00C831DF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232852" w:rsidRDefault="00C831DF" w:rsidP="00C831DF">
            <w:pPr>
              <w:widowControl/>
              <w:spacing w:line="420" w:lineRule="atLeast"/>
              <w:jc w:val="left"/>
              <w:rPr>
                <w:rFonts w:asciiTheme="minorEastAsia" w:eastAsiaTheme="minorEastAsia" w:hAnsiTheme="minorEastAsia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1180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Default="00C831DF" w:rsidP="00C831DF">
            <w:r w:rsidRPr="00B20024">
              <w:rPr>
                <w:rFonts w:eastAsia="宋体" w:hint="eastAsia"/>
                <w:szCs w:val="21"/>
              </w:rPr>
              <w:t>4</w:t>
            </w:r>
            <w:r w:rsidRPr="00B20024">
              <w:rPr>
                <w:rFonts w:eastAsia="宋体"/>
                <w:szCs w:val="21"/>
              </w:rPr>
              <w:t>.</w:t>
            </w:r>
            <w:r w:rsidRPr="00B20024">
              <w:rPr>
                <w:rFonts w:eastAsia="宋体" w:hint="eastAsia"/>
                <w:szCs w:val="21"/>
              </w:rPr>
              <w:t>齿轮传动数字化设计、制造及装备</w:t>
            </w:r>
          </w:p>
          <w:p w:rsidR="00C831DF" w:rsidRPr="00361F77" w:rsidRDefault="00C831DF" w:rsidP="00C831DF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C831DF">
              <w:rPr>
                <w:rFonts w:eastAsia="宋体" w:hint="eastAsia"/>
                <w:szCs w:val="21"/>
              </w:rPr>
              <w:t>魏冰阳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杨宏斌</w:t>
            </w:r>
            <w:r w:rsidRPr="00C831DF">
              <w:rPr>
                <w:rFonts w:eastAsia="宋体" w:hint="eastAsia"/>
                <w:szCs w:val="21"/>
              </w:rPr>
              <w:t xml:space="preserve">  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杨建军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王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C831DF">
              <w:rPr>
                <w:rFonts w:eastAsia="宋体" w:hint="eastAsia"/>
                <w:szCs w:val="21"/>
              </w:rPr>
              <w:t>斌</w:t>
            </w:r>
            <w:proofErr w:type="gramEnd"/>
            <w:r w:rsidRPr="00C831DF">
              <w:rPr>
                <w:rFonts w:eastAsia="宋体" w:hint="eastAsia"/>
                <w:szCs w:val="21"/>
              </w:rPr>
              <w:t>曹雪梅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李天兴</w:t>
            </w:r>
            <w:proofErr w:type="gramStart"/>
            <w:r w:rsidRPr="00C831DF">
              <w:rPr>
                <w:rFonts w:eastAsia="宋体" w:hint="eastAsia"/>
                <w:szCs w:val="21"/>
              </w:rPr>
              <w:t>李聚波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苏建新张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华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徐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C831DF">
              <w:rPr>
                <w:rFonts w:eastAsia="宋体" w:hint="eastAsia"/>
                <w:szCs w:val="21"/>
              </w:rPr>
              <w:t>恺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张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波</w:t>
            </w:r>
            <w:r w:rsidRPr="00C831DF">
              <w:rPr>
                <w:rFonts w:eastAsia="宋体" w:hint="eastAsia"/>
                <w:szCs w:val="21"/>
              </w:rPr>
              <w:t xml:space="preserve">   </w:t>
            </w:r>
            <w:r w:rsidRPr="00C831DF">
              <w:rPr>
                <w:rFonts w:eastAsia="宋体"/>
                <w:szCs w:val="21"/>
              </w:rPr>
              <w:t xml:space="preserve"> </w:t>
            </w:r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3203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Default="00C831DF" w:rsidP="00C831DF">
            <w:pPr>
              <w:rPr>
                <w:rFonts w:eastAsia="宋体"/>
                <w:szCs w:val="21"/>
              </w:rPr>
            </w:pPr>
            <w:r w:rsidRPr="00B20024">
              <w:rPr>
                <w:rFonts w:eastAsia="宋体" w:hint="eastAsia"/>
                <w:szCs w:val="21"/>
              </w:rPr>
              <w:t>5</w:t>
            </w:r>
            <w:r w:rsidRPr="00B20024">
              <w:rPr>
                <w:rFonts w:eastAsia="宋体"/>
                <w:szCs w:val="21"/>
              </w:rPr>
              <w:t>.</w:t>
            </w:r>
            <w:r w:rsidRPr="00B20024">
              <w:rPr>
                <w:rFonts w:eastAsia="宋体" w:hint="eastAsia"/>
                <w:szCs w:val="21"/>
              </w:rPr>
              <w:t>机械装备数字化设计及性能分析</w:t>
            </w:r>
          </w:p>
          <w:p w:rsidR="00C831DF" w:rsidRPr="00361F77" w:rsidRDefault="00C831DF" w:rsidP="00C831DF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C831DF">
              <w:rPr>
                <w:rFonts w:eastAsia="宋体" w:hint="eastAsia"/>
                <w:szCs w:val="21"/>
              </w:rPr>
              <w:t>李济顺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薛玉君段明德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杨宏斌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马文锁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贾</w:t>
            </w:r>
            <w:proofErr w:type="gramStart"/>
            <w:r w:rsidRPr="00C831DF">
              <w:rPr>
                <w:rFonts w:eastAsia="宋体" w:hint="eastAsia"/>
                <w:szCs w:val="21"/>
              </w:rPr>
              <w:t>现召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 xml:space="preserve">   </w:t>
            </w:r>
            <w:r w:rsidRPr="00C831DF">
              <w:rPr>
                <w:rFonts w:eastAsia="宋体" w:hint="eastAsia"/>
                <w:szCs w:val="21"/>
              </w:rPr>
              <w:t>贾晨辉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杨建军曹雪梅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李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C831DF">
              <w:rPr>
                <w:rFonts w:eastAsia="宋体" w:hint="eastAsia"/>
                <w:szCs w:val="21"/>
              </w:rPr>
              <w:t>伦胡东方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刘永刚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C831DF">
              <w:rPr>
                <w:rFonts w:eastAsia="宋体" w:hint="eastAsia"/>
                <w:szCs w:val="21"/>
              </w:rPr>
              <w:t>董庆伟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潘为民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倪艳光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张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波</w:t>
            </w:r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1180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Pr="00361F77" w:rsidRDefault="00C831DF" w:rsidP="00C831DF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6.</w:t>
            </w:r>
            <w:r w:rsidRPr="00B20024">
              <w:rPr>
                <w:rFonts w:eastAsia="宋体" w:hint="eastAsia"/>
                <w:szCs w:val="21"/>
              </w:rPr>
              <w:t>机电控制与自动化技术</w:t>
            </w: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r w:rsidRPr="00C831DF">
              <w:rPr>
                <w:rFonts w:eastAsia="宋体" w:hint="eastAsia"/>
                <w:szCs w:val="21"/>
              </w:rPr>
              <w:t>徐莉萍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仲志丹</w:t>
            </w:r>
            <w:r w:rsidRPr="00C831DF">
              <w:rPr>
                <w:rFonts w:eastAsia="宋体" w:hint="eastAsia"/>
                <w:szCs w:val="21"/>
              </w:rPr>
              <w:t xml:space="preserve">   </w:t>
            </w:r>
            <w:r w:rsidRPr="00C831DF">
              <w:rPr>
                <w:rFonts w:eastAsia="宋体" w:hint="eastAsia"/>
                <w:szCs w:val="21"/>
              </w:rPr>
              <w:t>库</w:t>
            </w:r>
            <w:proofErr w:type="gramStart"/>
            <w:r w:rsidRPr="00C831DF">
              <w:rPr>
                <w:rFonts w:eastAsia="宋体" w:hint="eastAsia"/>
                <w:szCs w:val="21"/>
              </w:rPr>
              <w:t>祥</w:t>
            </w:r>
            <w:proofErr w:type="gramEnd"/>
            <w:r w:rsidRPr="00C831DF">
              <w:rPr>
                <w:rFonts w:eastAsia="宋体" w:hint="eastAsia"/>
                <w:szCs w:val="21"/>
              </w:rPr>
              <w:t>臣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尚振东赵书</w:t>
            </w:r>
            <w:proofErr w:type="gramEnd"/>
            <w:r w:rsidRPr="00C831DF">
              <w:rPr>
                <w:rFonts w:eastAsia="宋体" w:hint="eastAsia"/>
                <w:szCs w:val="21"/>
              </w:rPr>
              <w:t>尚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郭冰菁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刘春阳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胡志刚毛鹏军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800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Default="00C831DF" w:rsidP="00C831DF">
            <w:r w:rsidRPr="00B20024">
              <w:rPr>
                <w:rFonts w:eastAsia="宋体"/>
                <w:szCs w:val="21"/>
              </w:rPr>
              <w:t>7.</w:t>
            </w:r>
            <w:r w:rsidRPr="00B20024">
              <w:rPr>
                <w:rFonts w:eastAsia="宋体" w:hint="eastAsia"/>
                <w:szCs w:val="21"/>
              </w:rPr>
              <w:t>流体传动与控制</w:t>
            </w:r>
          </w:p>
          <w:p w:rsidR="00C831DF" w:rsidRPr="00361F77" w:rsidRDefault="00C831DF" w:rsidP="00C831DF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r w:rsidRPr="00C831DF">
              <w:rPr>
                <w:rFonts w:eastAsia="宋体" w:hint="eastAsia"/>
                <w:szCs w:val="21"/>
              </w:rPr>
              <w:t>徐莉萍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李阁强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董庆</w:t>
            </w:r>
            <w:proofErr w:type="gramEnd"/>
            <w:r w:rsidRPr="00C831DF">
              <w:rPr>
                <w:rFonts w:eastAsia="宋体" w:hint="eastAsia"/>
                <w:szCs w:val="21"/>
              </w:rPr>
              <w:t>伟</w:t>
            </w:r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1016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Pr="00361F77" w:rsidRDefault="00C831DF" w:rsidP="00C831DF">
            <w:pPr>
              <w:rPr>
                <w:rFonts w:eastAsia="宋体"/>
                <w:szCs w:val="21"/>
              </w:rPr>
            </w:pPr>
            <w:r w:rsidRPr="00B20024">
              <w:rPr>
                <w:rFonts w:eastAsia="宋体"/>
                <w:szCs w:val="21"/>
              </w:rPr>
              <w:t>8.</w:t>
            </w:r>
            <w:r w:rsidRPr="00B20024">
              <w:rPr>
                <w:rFonts w:eastAsia="宋体" w:hint="eastAsia"/>
                <w:szCs w:val="21"/>
              </w:rPr>
              <w:t>机构学与机器人理论</w:t>
            </w: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r w:rsidRPr="00C831DF">
              <w:rPr>
                <w:rFonts w:eastAsia="宋体" w:hint="eastAsia"/>
                <w:szCs w:val="21"/>
              </w:rPr>
              <w:t>张彦斌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宋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C831DF">
              <w:rPr>
                <w:rFonts w:eastAsia="宋体" w:hint="eastAsia"/>
                <w:szCs w:val="21"/>
              </w:rPr>
              <w:t>磊</w:t>
            </w:r>
            <w:proofErr w:type="gramEnd"/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1331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Pr="00725BA4" w:rsidRDefault="00C831DF" w:rsidP="00C831DF">
            <w:pPr>
              <w:spacing w:line="400" w:lineRule="exact"/>
              <w:rPr>
                <w:rFonts w:eastAsia="宋体"/>
                <w:szCs w:val="21"/>
              </w:rPr>
            </w:pPr>
            <w:r w:rsidRPr="00725BA4">
              <w:rPr>
                <w:rFonts w:eastAsia="宋体"/>
                <w:szCs w:val="21"/>
              </w:rPr>
              <w:t>9</w:t>
            </w:r>
            <w:r w:rsidRPr="00725BA4">
              <w:rPr>
                <w:rFonts w:eastAsia="宋体" w:hint="eastAsia"/>
                <w:szCs w:val="21"/>
              </w:rPr>
              <w:t>．非道路车辆传动理论与控制</w:t>
            </w: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r w:rsidRPr="00C831DF">
              <w:rPr>
                <w:rFonts w:eastAsia="宋体" w:hint="eastAsia"/>
                <w:szCs w:val="21"/>
              </w:rPr>
              <w:t>张明柱</w:t>
            </w:r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897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仪</w:t>
            </w:r>
            <w:r w:rsidRPr="00AD6B0C">
              <w:rPr>
                <w:rFonts w:eastAsia="宋体" w:hint="eastAsia"/>
                <w:szCs w:val="21"/>
              </w:rPr>
              <w:t>器科学与技术（</w:t>
            </w:r>
            <w:r w:rsidRPr="00AD6B0C">
              <w:rPr>
                <w:rFonts w:eastAsia="宋体"/>
                <w:szCs w:val="21"/>
              </w:rPr>
              <w:t>080400</w:t>
            </w:r>
            <w:r w:rsidRPr="00AD6B0C">
              <w:rPr>
                <w:rFonts w:eastAsia="宋体" w:hint="eastAsia"/>
                <w:szCs w:val="21"/>
              </w:rPr>
              <w:t>）</w:t>
            </w:r>
          </w:p>
          <w:p w:rsidR="00C831DF" w:rsidRPr="00B912F0" w:rsidRDefault="00C831DF" w:rsidP="00C831DF">
            <w:pPr>
              <w:widowControl/>
              <w:spacing w:line="420" w:lineRule="atLeast"/>
              <w:jc w:val="left"/>
              <w:rPr>
                <w:rFonts w:eastAsia="宋体"/>
                <w:szCs w:val="18"/>
              </w:rPr>
            </w:pPr>
          </w:p>
        </w:tc>
        <w:tc>
          <w:tcPr>
            <w:tcW w:w="1023" w:type="dxa"/>
          </w:tcPr>
          <w:p w:rsidR="00C831DF" w:rsidRPr="00D46D4E" w:rsidRDefault="00C831DF" w:rsidP="00C831DF">
            <w:pPr>
              <w:rPr>
                <w:rFonts w:eastAsia="宋体"/>
                <w:szCs w:val="21"/>
              </w:rPr>
            </w:pPr>
            <w:r w:rsidRPr="001D1467">
              <w:rPr>
                <w:rFonts w:eastAsia="宋体" w:hint="eastAsia"/>
                <w:szCs w:val="21"/>
              </w:rPr>
              <w:t>1</w:t>
            </w:r>
            <w:r>
              <w:rPr>
                <w:rFonts w:eastAsia="宋体"/>
                <w:szCs w:val="21"/>
              </w:rPr>
              <w:t>.</w:t>
            </w:r>
            <w:r w:rsidRPr="001D1467">
              <w:rPr>
                <w:rFonts w:eastAsia="宋体"/>
                <w:szCs w:val="21"/>
              </w:rPr>
              <w:t>精密测量技术及仪器</w:t>
            </w: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C831DF">
              <w:rPr>
                <w:rFonts w:eastAsia="宋体" w:hint="eastAsia"/>
                <w:szCs w:val="21"/>
              </w:rPr>
              <w:t>雷贤卿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徐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C831DF">
              <w:rPr>
                <w:rFonts w:eastAsia="宋体" w:hint="eastAsia"/>
                <w:szCs w:val="21"/>
              </w:rPr>
              <w:t>恺</w:t>
            </w:r>
            <w:proofErr w:type="gramEnd"/>
            <w:r w:rsidRPr="00C831DF">
              <w:rPr>
                <w:rFonts w:eastAsia="宋体" w:hint="eastAsia"/>
                <w:szCs w:val="21"/>
              </w:rPr>
              <w:t>苏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冰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胡志刚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</w:p>
        </w:tc>
        <w:tc>
          <w:tcPr>
            <w:tcW w:w="542" w:type="dxa"/>
            <w:vMerge w:val="restart"/>
          </w:tcPr>
          <w:p w:rsidR="00C831DF" w:rsidRPr="00AD6B0C" w:rsidRDefault="00C831DF" w:rsidP="00C831DF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7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831DF" w:rsidRPr="0034509C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34509C">
              <w:rPr>
                <w:rFonts w:eastAsia="宋体" w:hint="eastAsia"/>
                <w:b/>
                <w:szCs w:val="21"/>
              </w:rPr>
              <w:t>第一单元：</w:t>
            </w:r>
          </w:p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AD6B0C">
              <w:rPr>
                <w:rFonts w:eastAsia="宋体"/>
                <w:szCs w:val="21"/>
              </w:rPr>
              <w:t>101</w:t>
            </w:r>
            <w:r w:rsidRPr="00AD6B0C">
              <w:rPr>
                <w:rFonts w:eastAsia="宋体" w:hint="eastAsia"/>
                <w:szCs w:val="21"/>
              </w:rPr>
              <w:t>思想政治理论</w:t>
            </w:r>
          </w:p>
          <w:p w:rsidR="00C831DF" w:rsidRPr="0034509C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34509C">
              <w:rPr>
                <w:rFonts w:eastAsia="宋体" w:hint="eastAsia"/>
                <w:b/>
                <w:szCs w:val="21"/>
              </w:rPr>
              <w:t>第二单元：</w:t>
            </w:r>
          </w:p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AD6B0C">
              <w:rPr>
                <w:rFonts w:eastAsia="宋体"/>
                <w:szCs w:val="21"/>
              </w:rPr>
              <w:t>201</w:t>
            </w:r>
            <w:r w:rsidRPr="00AD6B0C">
              <w:rPr>
                <w:rFonts w:eastAsia="宋体" w:hint="eastAsia"/>
                <w:szCs w:val="21"/>
              </w:rPr>
              <w:t>英语一</w:t>
            </w:r>
          </w:p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34509C">
              <w:rPr>
                <w:rFonts w:eastAsia="宋体" w:hint="eastAsia"/>
                <w:b/>
                <w:szCs w:val="21"/>
              </w:rPr>
              <w:t>第三单元</w:t>
            </w:r>
            <w:r w:rsidRPr="00AD6B0C">
              <w:rPr>
                <w:rFonts w:eastAsia="宋体" w:hint="eastAsia"/>
                <w:szCs w:val="21"/>
              </w:rPr>
              <w:t>：</w:t>
            </w:r>
          </w:p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AD6B0C">
              <w:rPr>
                <w:rFonts w:eastAsia="宋体"/>
                <w:szCs w:val="21"/>
              </w:rPr>
              <w:t>301 </w:t>
            </w:r>
            <w:r w:rsidRPr="00AD6B0C">
              <w:rPr>
                <w:rFonts w:eastAsia="宋体" w:hint="eastAsia"/>
                <w:szCs w:val="21"/>
              </w:rPr>
              <w:t>数学一</w:t>
            </w:r>
          </w:p>
          <w:p w:rsidR="00C831DF" w:rsidRPr="0034509C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34509C">
              <w:rPr>
                <w:rFonts w:eastAsia="宋体" w:hint="eastAsia"/>
                <w:b/>
                <w:szCs w:val="21"/>
              </w:rPr>
              <w:t>第四单元：</w:t>
            </w:r>
          </w:p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AD6B0C">
              <w:rPr>
                <w:rFonts w:eastAsia="宋体" w:hint="eastAsia"/>
                <w:szCs w:val="21"/>
              </w:rPr>
              <w:t>①</w:t>
            </w:r>
            <w:r w:rsidRPr="00AD6B0C">
              <w:rPr>
                <w:rFonts w:eastAsia="宋体"/>
                <w:szCs w:val="21"/>
              </w:rPr>
              <w:t>807</w:t>
            </w:r>
            <w:r w:rsidRPr="00AD6B0C">
              <w:rPr>
                <w:rFonts w:eastAsia="宋体" w:hint="eastAsia"/>
                <w:szCs w:val="21"/>
              </w:rPr>
              <w:t>误差理论与数据处理</w:t>
            </w:r>
            <w:r>
              <w:rPr>
                <w:rFonts w:eastAsia="宋体" w:hint="eastAsia"/>
                <w:szCs w:val="21"/>
              </w:rPr>
              <w:t>（带计算器）</w:t>
            </w:r>
          </w:p>
          <w:p w:rsidR="00C831DF" w:rsidRPr="00CF44BB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CF44BB">
              <w:rPr>
                <w:rFonts w:eastAsia="宋体" w:hint="eastAsia"/>
                <w:szCs w:val="21"/>
              </w:rPr>
              <w:t>②</w:t>
            </w:r>
            <w:r w:rsidRPr="00CF44BB">
              <w:rPr>
                <w:rFonts w:eastAsia="宋体"/>
                <w:szCs w:val="21"/>
              </w:rPr>
              <w:t>916</w:t>
            </w:r>
            <w:r w:rsidRPr="00CF44BB">
              <w:rPr>
                <w:rFonts w:eastAsia="宋体" w:hint="eastAsia"/>
                <w:szCs w:val="21"/>
              </w:rPr>
              <w:t>传感器</w:t>
            </w:r>
            <w:r w:rsidRPr="00CF44BB">
              <w:rPr>
                <w:rFonts w:eastAsia="宋体" w:hint="eastAsia"/>
                <w:szCs w:val="21"/>
              </w:rPr>
              <w:lastRenderedPageBreak/>
              <w:t>原理及应用（带计算器）</w:t>
            </w:r>
          </w:p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CF44BB">
              <w:rPr>
                <w:rFonts w:eastAsia="宋体" w:hint="eastAsia"/>
                <w:szCs w:val="21"/>
              </w:rPr>
              <w:t>③</w:t>
            </w:r>
            <w:r w:rsidRPr="00CF44BB">
              <w:rPr>
                <w:rFonts w:eastAsia="宋体"/>
                <w:szCs w:val="21"/>
              </w:rPr>
              <w:t>974</w:t>
            </w:r>
            <w:r w:rsidRPr="00CF44BB">
              <w:rPr>
                <w:rFonts w:eastAsia="宋体" w:hint="eastAsia"/>
                <w:szCs w:val="21"/>
              </w:rPr>
              <w:t>微机控制与接口技术（带计算器）</w:t>
            </w:r>
          </w:p>
          <w:p w:rsidR="00C831DF" w:rsidRPr="00B912F0" w:rsidRDefault="00C831DF" w:rsidP="00C831DF">
            <w:pPr>
              <w:spacing w:line="300" w:lineRule="exact"/>
              <w:ind w:rightChars="-60" w:right="-108"/>
              <w:jc w:val="left"/>
              <w:rPr>
                <w:rFonts w:eastAsia="宋体" w:cs="Arial"/>
                <w:szCs w:val="18"/>
              </w:rPr>
            </w:pPr>
            <w:r w:rsidRPr="00AD6B0C">
              <w:rPr>
                <w:rFonts w:eastAsia="宋体" w:hint="eastAsia"/>
                <w:szCs w:val="21"/>
              </w:rPr>
              <w:t>①</w:t>
            </w:r>
            <w:r w:rsidRPr="00AD6B0C">
              <w:rPr>
                <w:rFonts w:eastAsia="宋体"/>
                <w:szCs w:val="21"/>
              </w:rPr>
              <w:t>-</w:t>
            </w:r>
            <w:r w:rsidRPr="00AD6B0C">
              <w:rPr>
                <w:rFonts w:eastAsia="宋体" w:hint="eastAsia"/>
                <w:szCs w:val="21"/>
              </w:rPr>
              <w:t>③任选</w:t>
            </w:r>
            <w:r w:rsidRPr="00AD6B0C">
              <w:rPr>
                <w:rFonts w:eastAsia="宋体"/>
                <w:szCs w:val="21"/>
              </w:rPr>
              <w:t>1</w:t>
            </w:r>
            <w:r w:rsidRPr="00AD6B0C">
              <w:rPr>
                <w:rFonts w:eastAsia="宋体" w:hint="eastAsia"/>
                <w:szCs w:val="21"/>
              </w:rPr>
              <w:t>门</w:t>
            </w:r>
          </w:p>
        </w:tc>
        <w:tc>
          <w:tcPr>
            <w:tcW w:w="1378" w:type="dxa"/>
            <w:vMerge w:val="restart"/>
          </w:tcPr>
          <w:p w:rsidR="00C831DF" w:rsidRPr="00F76550" w:rsidRDefault="00C831DF" w:rsidP="00C831DF">
            <w:pPr>
              <w:widowControl/>
              <w:spacing w:line="420" w:lineRule="atLeast"/>
              <w:jc w:val="left"/>
              <w:rPr>
                <w:rFonts w:asciiTheme="majorEastAsia" w:eastAsiaTheme="majorEastAsia" w:hAnsiTheme="majorEastAsia" w:cs="宋体"/>
                <w:b/>
                <w:bCs/>
                <w:color w:val="2D2D2D"/>
                <w:kern w:val="0"/>
                <w:szCs w:val="21"/>
              </w:rPr>
            </w:pPr>
            <w:r w:rsidRPr="00F76550">
              <w:rPr>
                <w:rFonts w:asciiTheme="majorEastAsia" w:eastAsiaTheme="majorEastAsia" w:hAnsiTheme="majorEastAsia" w:cs="宋体" w:hint="eastAsia"/>
                <w:b/>
                <w:bCs/>
                <w:color w:val="2D2D2D"/>
                <w:kern w:val="0"/>
                <w:szCs w:val="21"/>
              </w:rPr>
              <w:lastRenderedPageBreak/>
              <w:t>杨老师</w:t>
            </w:r>
          </w:p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  <w:r w:rsidRPr="00F76550">
              <w:rPr>
                <w:rFonts w:asciiTheme="majorEastAsia" w:eastAsiaTheme="majorEastAsia" w:hAnsiTheme="majorEastAsia" w:cs="宋体" w:hint="eastAsia"/>
                <w:b/>
                <w:bCs/>
                <w:color w:val="2D2D2D"/>
                <w:kern w:val="0"/>
                <w:szCs w:val="21"/>
              </w:rPr>
              <w:t>0379-64231479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2D2D2D"/>
                <w:kern w:val="0"/>
                <w:szCs w:val="21"/>
              </w:rPr>
            </w:pPr>
            <w:r w:rsidRPr="00C76E3A">
              <w:rPr>
                <w:rFonts w:ascii="微软雅黑" w:eastAsia="微软雅黑" w:hAnsi="微软雅黑" w:cs="宋体" w:hint="eastAsia"/>
                <w:b/>
                <w:bCs/>
                <w:color w:val="2D2D2D"/>
                <w:kern w:val="0"/>
                <w:szCs w:val="21"/>
              </w:rPr>
              <w:t>复试科目名称：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①误差理论与数据处理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②传感器原理及应用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③微机控制与接口技术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（以上科目任选</w:t>
            </w:r>
            <w:r w:rsidRPr="001055A1">
              <w:rPr>
                <w:rFonts w:eastAsia="宋体"/>
                <w:szCs w:val="21"/>
              </w:rPr>
              <w:t>1</w:t>
            </w:r>
            <w:r w:rsidRPr="001055A1">
              <w:rPr>
                <w:rFonts w:eastAsia="宋体" w:hint="eastAsia"/>
                <w:szCs w:val="21"/>
              </w:rPr>
              <w:t>门初试未选科目）</w:t>
            </w:r>
            <w:r w:rsidRPr="001055A1">
              <w:rPr>
                <w:rFonts w:eastAsia="宋体"/>
                <w:szCs w:val="21"/>
              </w:rPr>
              <w:t> </w:t>
            </w:r>
          </w:p>
          <w:p w:rsidR="00C831DF" w:rsidRPr="00F76550" w:rsidRDefault="00C831DF" w:rsidP="00C831DF">
            <w:pPr>
              <w:widowControl/>
              <w:spacing w:line="420" w:lineRule="atLeast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F76550">
              <w:rPr>
                <w:rFonts w:asciiTheme="minorEastAsia" w:eastAsiaTheme="minorEastAsia" w:hAnsiTheme="minorEastAsia" w:cs="宋体" w:hint="eastAsia"/>
                <w:b/>
                <w:bCs/>
                <w:color w:val="2D2D2D"/>
                <w:kern w:val="0"/>
                <w:szCs w:val="21"/>
              </w:rPr>
              <w:t>只招收全日制本</w:t>
            </w:r>
            <w:r w:rsidRPr="00F76550">
              <w:rPr>
                <w:rFonts w:asciiTheme="minorEastAsia" w:eastAsiaTheme="minorEastAsia" w:hAnsiTheme="minorEastAsia" w:cs="宋体" w:hint="eastAsia"/>
                <w:b/>
                <w:bCs/>
                <w:color w:val="2D2D2D"/>
                <w:kern w:val="0"/>
                <w:szCs w:val="21"/>
              </w:rPr>
              <w:lastRenderedPageBreak/>
              <w:t>科考生</w:t>
            </w:r>
          </w:p>
        </w:tc>
      </w:tr>
      <w:tr w:rsidR="00C831DF" w:rsidRPr="00B912F0" w:rsidTr="00463823">
        <w:trPr>
          <w:cantSplit/>
          <w:trHeight w:val="895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Pr="001D1467" w:rsidRDefault="00C831DF" w:rsidP="00C831DF">
            <w:pPr>
              <w:rPr>
                <w:rFonts w:eastAsia="宋体"/>
                <w:szCs w:val="21"/>
              </w:rPr>
            </w:pPr>
            <w:r w:rsidRPr="001D1467">
              <w:rPr>
                <w:rFonts w:eastAsia="宋体"/>
                <w:szCs w:val="21"/>
              </w:rPr>
              <w:t>2</w:t>
            </w:r>
            <w:r w:rsidRPr="001D1467">
              <w:rPr>
                <w:rFonts w:eastAsia="宋体" w:hint="eastAsia"/>
                <w:szCs w:val="21"/>
              </w:rPr>
              <w:t>．</w:t>
            </w:r>
            <w:r w:rsidRPr="001D1467">
              <w:rPr>
                <w:rFonts w:eastAsia="宋体"/>
                <w:szCs w:val="21"/>
              </w:rPr>
              <w:t>自动化监测与信息处理</w:t>
            </w: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r w:rsidRPr="00C831DF">
              <w:rPr>
                <w:rFonts w:eastAsia="宋体" w:hint="eastAsia"/>
                <w:szCs w:val="21"/>
              </w:rPr>
              <w:t>薛玉君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尚振东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刘春阳</w:t>
            </w:r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1030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Pr="001D1467" w:rsidRDefault="00C831DF" w:rsidP="00C831DF">
            <w:pPr>
              <w:rPr>
                <w:rFonts w:eastAsia="宋体"/>
                <w:szCs w:val="21"/>
              </w:rPr>
            </w:pPr>
            <w:r w:rsidRPr="001D1467">
              <w:rPr>
                <w:rFonts w:eastAsia="宋体"/>
                <w:szCs w:val="21"/>
              </w:rPr>
              <w:t>3</w:t>
            </w:r>
            <w:r w:rsidRPr="001D1467">
              <w:rPr>
                <w:rFonts w:eastAsia="宋体" w:hint="eastAsia"/>
                <w:szCs w:val="21"/>
              </w:rPr>
              <w:t>．</w:t>
            </w:r>
            <w:r w:rsidRPr="001D1467">
              <w:rPr>
                <w:rFonts w:eastAsia="宋体"/>
                <w:szCs w:val="21"/>
              </w:rPr>
              <w:t>机器视觉检测技术</w:t>
            </w: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C831DF">
              <w:rPr>
                <w:rFonts w:eastAsia="宋体" w:hint="eastAsia"/>
                <w:szCs w:val="21"/>
              </w:rPr>
              <w:t>颉潭成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邓</w:t>
            </w:r>
            <w:proofErr w:type="gramEnd"/>
            <w:r w:rsidRPr="00C831DF">
              <w:rPr>
                <w:rFonts w:eastAsia="宋体" w:hint="eastAsia"/>
                <w:szCs w:val="21"/>
              </w:rPr>
              <w:t>四二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李云峰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徐巧玉</w:t>
            </w:r>
            <w:proofErr w:type="gramEnd"/>
            <w:r w:rsidRPr="00C831DF">
              <w:rPr>
                <w:rFonts w:eastAsia="宋体" w:hint="eastAsia"/>
                <w:szCs w:val="21"/>
              </w:rPr>
              <w:t>徐彦伟</w:t>
            </w:r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/>
                <w:szCs w:val="21"/>
              </w:rPr>
              <w:t xml:space="preserve"> </w:t>
            </w:r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664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Pr="001D1467" w:rsidRDefault="00C831DF" w:rsidP="00C831DF">
            <w:pPr>
              <w:rPr>
                <w:rFonts w:eastAsia="宋体"/>
                <w:szCs w:val="21"/>
              </w:rPr>
            </w:pPr>
            <w:r w:rsidRPr="001D1467">
              <w:rPr>
                <w:rFonts w:eastAsia="宋体"/>
                <w:szCs w:val="21"/>
              </w:rPr>
              <w:t>4</w:t>
            </w:r>
            <w:r w:rsidRPr="001D1467">
              <w:rPr>
                <w:rFonts w:eastAsia="宋体" w:hint="eastAsia"/>
                <w:szCs w:val="21"/>
              </w:rPr>
              <w:t>．</w:t>
            </w:r>
            <w:r w:rsidRPr="001D1467">
              <w:rPr>
                <w:rFonts w:eastAsia="宋体"/>
                <w:szCs w:val="21"/>
              </w:rPr>
              <w:t>嵌入式测试系统</w:t>
            </w: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C831DF">
              <w:rPr>
                <w:rFonts w:eastAsia="宋体" w:hint="eastAsia"/>
                <w:szCs w:val="21"/>
              </w:rPr>
              <w:t>尚振东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831DF">
              <w:rPr>
                <w:rFonts w:eastAsia="宋体" w:hint="eastAsia"/>
                <w:szCs w:val="21"/>
              </w:rPr>
              <w:t>徐巧玉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</w:t>
            </w:r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895"/>
          <w:jc w:val="center"/>
        </w:trPr>
        <w:tc>
          <w:tcPr>
            <w:tcW w:w="1233" w:type="dxa"/>
            <w:vMerge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831DF" w:rsidRPr="001D1467" w:rsidRDefault="00C831DF" w:rsidP="00C831DF">
            <w:pPr>
              <w:rPr>
                <w:rFonts w:eastAsia="宋体"/>
                <w:szCs w:val="21"/>
              </w:rPr>
            </w:pPr>
            <w:r w:rsidRPr="001D1467">
              <w:rPr>
                <w:rFonts w:eastAsia="宋体"/>
                <w:szCs w:val="21"/>
              </w:rPr>
              <w:t>5</w:t>
            </w:r>
            <w:r w:rsidRPr="001D1467">
              <w:rPr>
                <w:rFonts w:eastAsia="宋体" w:hint="eastAsia"/>
                <w:szCs w:val="21"/>
              </w:rPr>
              <w:t>．</w:t>
            </w:r>
            <w:r w:rsidRPr="001D1467">
              <w:rPr>
                <w:rFonts w:eastAsia="宋体"/>
                <w:szCs w:val="21"/>
              </w:rPr>
              <w:t>虚拟仪器技术</w:t>
            </w:r>
          </w:p>
        </w:tc>
        <w:tc>
          <w:tcPr>
            <w:tcW w:w="1417" w:type="dxa"/>
          </w:tcPr>
          <w:p w:rsidR="00C831DF" w:rsidRPr="00C831DF" w:rsidRDefault="00C831DF" w:rsidP="00C831DF">
            <w:pPr>
              <w:spacing w:line="400" w:lineRule="exact"/>
              <w:jc w:val="left"/>
              <w:rPr>
                <w:szCs w:val="21"/>
              </w:rPr>
            </w:pPr>
            <w:r w:rsidRPr="00C831DF">
              <w:rPr>
                <w:rFonts w:eastAsia="宋体" w:hint="eastAsia"/>
                <w:szCs w:val="21"/>
              </w:rPr>
              <w:t>李云峰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王恒迪</w:t>
            </w:r>
          </w:p>
        </w:tc>
        <w:tc>
          <w:tcPr>
            <w:tcW w:w="542" w:type="dxa"/>
            <w:vMerge/>
          </w:tcPr>
          <w:p w:rsidR="00C831DF" w:rsidRDefault="00C831DF" w:rsidP="00C831DF">
            <w:pPr>
              <w:spacing w:line="300" w:lineRule="exac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831DF" w:rsidRPr="00AD6B0C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/>
          </w:tcPr>
          <w:p w:rsidR="00C831DF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831DF" w:rsidRPr="00C76E3A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831DF" w:rsidRPr="00B912F0" w:rsidTr="00463823">
        <w:trPr>
          <w:cantSplit/>
          <w:trHeight w:val="2751"/>
          <w:jc w:val="center"/>
        </w:trPr>
        <w:tc>
          <w:tcPr>
            <w:tcW w:w="1233" w:type="dxa"/>
            <w:shd w:val="clear" w:color="auto" w:fill="auto"/>
          </w:tcPr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bookmarkStart w:id="14" w:name="_Hlk461604556"/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C831DF" w:rsidRPr="00B912F0" w:rsidRDefault="00C831DF" w:rsidP="00C831DF">
            <w:pPr>
              <w:spacing w:line="300" w:lineRule="exact"/>
              <w:jc w:val="left"/>
              <w:rPr>
                <w:rFonts w:eastAsia="宋体"/>
                <w:bCs/>
                <w:szCs w:val="21"/>
              </w:rPr>
            </w:pPr>
            <w:bookmarkStart w:id="15" w:name="_Toc494093059"/>
            <w:r w:rsidRPr="00B912F0">
              <w:rPr>
                <w:rStyle w:val="4Char"/>
                <w:rFonts w:hint="eastAsia"/>
                <w:b w:val="0"/>
                <w:color w:val="auto"/>
              </w:rPr>
              <w:t>管理科学与工程（</w:t>
            </w:r>
            <w:r>
              <w:rPr>
                <w:rStyle w:val="4Char"/>
                <w:rFonts w:hint="eastAsia"/>
                <w:b w:val="0"/>
                <w:color w:val="auto"/>
              </w:rPr>
              <w:t>工学，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087100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15"/>
          </w:p>
          <w:p w:rsidR="00C831DF" w:rsidRPr="00483E22" w:rsidRDefault="00C831DF" w:rsidP="00C831DF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2D2D2D"/>
                <w:kern w:val="0"/>
                <w:szCs w:val="21"/>
              </w:rPr>
            </w:pPr>
          </w:p>
          <w:p w:rsidR="00C831DF" w:rsidRPr="00B912F0" w:rsidRDefault="00C831DF" w:rsidP="00C831DF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18"/>
              </w:rPr>
            </w:pPr>
          </w:p>
        </w:tc>
        <w:tc>
          <w:tcPr>
            <w:tcW w:w="1023" w:type="dxa"/>
          </w:tcPr>
          <w:p w:rsidR="00C831DF" w:rsidRPr="001055A1" w:rsidRDefault="00C831DF" w:rsidP="00C831DF">
            <w:pPr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1</w:t>
            </w:r>
            <w:r w:rsidRPr="00AD6B0C">
              <w:rPr>
                <w:rFonts w:eastAsia="宋体"/>
                <w:szCs w:val="21"/>
              </w:rPr>
              <w:t>.</w:t>
            </w:r>
            <w:r w:rsidRPr="001055A1">
              <w:rPr>
                <w:rFonts w:eastAsia="宋体"/>
                <w:szCs w:val="21"/>
              </w:rPr>
              <w:t>工业工程</w:t>
            </w:r>
          </w:p>
          <w:p w:rsidR="00C831DF" w:rsidRDefault="00C831DF" w:rsidP="00C831DF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C831DF" w:rsidRPr="00C831DF" w:rsidRDefault="00C831DF" w:rsidP="00C831DF">
            <w:pPr>
              <w:rPr>
                <w:rFonts w:eastAsia="宋体"/>
                <w:szCs w:val="21"/>
              </w:rPr>
            </w:pPr>
            <w:r w:rsidRPr="00C831DF">
              <w:rPr>
                <w:rFonts w:eastAsia="宋体" w:hint="eastAsia"/>
                <w:szCs w:val="21"/>
              </w:rPr>
              <w:t>杨晓英</w:t>
            </w:r>
            <w:r w:rsidRPr="00C831DF">
              <w:rPr>
                <w:rFonts w:eastAsia="宋体" w:hint="eastAsia"/>
                <w:szCs w:val="21"/>
              </w:rPr>
              <w:t xml:space="preserve"> </w:t>
            </w:r>
            <w:r w:rsidRPr="00C831DF">
              <w:rPr>
                <w:rFonts w:eastAsia="宋体" w:hint="eastAsia"/>
                <w:szCs w:val="21"/>
              </w:rPr>
              <w:t>贾</w:t>
            </w:r>
            <w:proofErr w:type="gramStart"/>
            <w:r w:rsidRPr="00C831DF">
              <w:rPr>
                <w:rFonts w:eastAsia="宋体" w:hint="eastAsia"/>
                <w:szCs w:val="21"/>
              </w:rPr>
              <w:t>现召</w:t>
            </w:r>
            <w:r w:rsidRPr="00C831DF">
              <w:rPr>
                <w:rFonts w:eastAsia="宋体" w:hint="eastAsia"/>
                <w:szCs w:val="21"/>
              </w:rPr>
              <w:t xml:space="preserve">   </w:t>
            </w:r>
            <w:r w:rsidRPr="00C831DF">
              <w:rPr>
                <w:rFonts w:eastAsia="宋体" w:hint="eastAsia"/>
                <w:szCs w:val="21"/>
              </w:rPr>
              <w:t>吕</w:t>
            </w:r>
            <w:proofErr w:type="gramEnd"/>
            <w:r w:rsidRPr="00C831DF">
              <w:rPr>
                <w:rFonts w:eastAsia="宋体" w:hint="eastAsia"/>
                <w:szCs w:val="21"/>
              </w:rPr>
              <w:t xml:space="preserve">  </w:t>
            </w:r>
            <w:r w:rsidRPr="00C831DF">
              <w:rPr>
                <w:rFonts w:eastAsia="宋体" w:hint="eastAsia"/>
                <w:szCs w:val="21"/>
              </w:rPr>
              <w:t>锋</w:t>
            </w:r>
          </w:p>
        </w:tc>
        <w:tc>
          <w:tcPr>
            <w:tcW w:w="542" w:type="dxa"/>
          </w:tcPr>
          <w:p w:rsidR="00C831DF" w:rsidRPr="00AD6B0C" w:rsidRDefault="00C831DF" w:rsidP="00C831DF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1</w:t>
            </w:r>
          </w:p>
        </w:tc>
        <w:tc>
          <w:tcPr>
            <w:tcW w:w="1379" w:type="dxa"/>
            <w:shd w:val="clear" w:color="auto" w:fill="auto"/>
          </w:tcPr>
          <w:p w:rsidR="00C831DF" w:rsidRPr="00835B3D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835B3D">
              <w:rPr>
                <w:rFonts w:eastAsia="宋体" w:hint="eastAsia"/>
                <w:b/>
                <w:szCs w:val="21"/>
              </w:rPr>
              <w:t>第一单元：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101</w:t>
            </w:r>
            <w:r w:rsidRPr="001055A1">
              <w:rPr>
                <w:rFonts w:eastAsia="宋体" w:hint="eastAsia"/>
                <w:szCs w:val="21"/>
              </w:rPr>
              <w:t>思想政治理论</w:t>
            </w:r>
          </w:p>
          <w:p w:rsidR="00C831DF" w:rsidRPr="00835B3D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835B3D">
              <w:rPr>
                <w:rFonts w:eastAsia="宋体" w:hint="eastAsia"/>
                <w:b/>
                <w:szCs w:val="21"/>
              </w:rPr>
              <w:t>第二单元：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201</w:t>
            </w:r>
            <w:r w:rsidRPr="001055A1">
              <w:rPr>
                <w:rFonts w:eastAsia="宋体" w:hint="eastAsia"/>
                <w:szCs w:val="21"/>
              </w:rPr>
              <w:t>英语一</w:t>
            </w:r>
          </w:p>
          <w:p w:rsidR="00C831DF" w:rsidRPr="00835B3D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835B3D">
              <w:rPr>
                <w:rFonts w:eastAsia="宋体" w:hint="eastAsia"/>
                <w:b/>
                <w:szCs w:val="21"/>
              </w:rPr>
              <w:t>第三单元：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 xml:space="preserve">301 </w:t>
            </w:r>
            <w:r w:rsidRPr="001055A1">
              <w:rPr>
                <w:rFonts w:eastAsia="宋体" w:hint="eastAsia"/>
                <w:szCs w:val="21"/>
              </w:rPr>
              <w:t>数学一</w:t>
            </w:r>
          </w:p>
          <w:p w:rsidR="00C831DF" w:rsidRPr="00835B3D" w:rsidRDefault="00C831DF" w:rsidP="00C831D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835B3D">
              <w:rPr>
                <w:rFonts w:eastAsia="宋体" w:hint="eastAsia"/>
                <w:b/>
                <w:szCs w:val="21"/>
              </w:rPr>
              <w:t>第四单元：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①</w:t>
            </w:r>
            <w:r w:rsidRPr="001055A1">
              <w:rPr>
                <w:rFonts w:eastAsia="宋体"/>
                <w:szCs w:val="21"/>
              </w:rPr>
              <w:t>860</w:t>
            </w:r>
            <w:r w:rsidRPr="001055A1">
              <w:rPr>
                <w:rFonts w:eastAsia="宋体" w:hint="eastAsia"/>
                <w:szCs w:val="21"/>
              </w:rPr>
              <w:t>物流工程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②</w:t>
            </w:r>
            <w:r w:rsidRPr="001055A1">
              <w:rPr>
                <w:rFonts w:eastAsia="宋体"/>
                <w:szCs w:val="21"/>
              </w:rPr>
              <w:t>861</w:t>
            </w:r>
            <w:r w:rsidRPr="001055A1">
              <w:rPr>
                <w:rFonts w:eastAsia="宋体" w:hint="eastAsia"/>
                <w:szCs w:val="21"/>
              </w:rPr>
              <w:t>生产计划与控制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③</w:t>
            </w:r>
            <w:r w:rsidRPr="001055A1">
              <w:rPr>
                <w:rFonts w:eastAsia="宋体" w:hint="eastAsia"/>
                <w:szCs w:val="21"/>
              </w:rPr>
              <w:t>893</w:t>
            </w:r>
            <w:r w:rsidRPr="001055A1">
              <w:rPr>
                <w:rFonts w:eastAsia="宋体" w:hint="eastAsia"/>
                <w:szCs w:val="21"/>
              </w:rPr>
              <w:t>工业工程基础</w:t>
            </w:r>
          </w:p>
          <w:p w:rsidR="00C831DF" w:rsidRPr="003D2180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①</w:t>
            </w:r>
            <w:r w:rsidRPr="001055A1">
              <w:rPr>
                <w:rFonts w:eastAsia="宋体"/>
                <w:szCs w:val="21"/>
              </w:rPr>
              <w:t>-</w:t>
            </w:r>
            <w:r w:rsidRPr="001055A1">
              <w:rPr>
                <w:rFonts w:eastAsia="宋体" w:hint="eastAsia"/>
                <w:szCs w:val="21"/>
              </w:rPr>
              <w:t>③任选</w:t>
            </w:r>
            <w:r w:rsidRPr="001055A1">
              <w:rPr>
                <w:rFonts w:eastAsia="宋体" w:hint="eastAsia"/>
                <w:szCs w:val="21"/>
              </w:rPr>
              <w:t>1</w:t>
            </w:r>
            <w:r w:rsidRPr="001055A1">
              <w:rPr>
                <w:rFonts w:eastAsia="宋体" w:hint="eastAsia"/>
                <w:szCs w:val="21"/>
              </w:rPr>
              <w:t>门</w:t>
            </w:r>
          </w:p>
        </w:tc>
        <w:tc>
          <w:tcPr>
            <w:tcW w:w="1378" w:type="dxa"/>
            <w:vMerge/>
          </w:tcPr>
          <w:p w:rsidR="00C831DF" w:rsidRPr="00037B9D" w:rsidRDefault="00C831DF" w:rsidP="00C831D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shd w:val="clear" w:color="auto" w:fill="auto"/>
          </w:tcPr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ascii="微软雅黑" w:eastAsia="微软雅黑" w:hAnsi="微软雅黑" w:cs="宋体" w:hint="eastAsia"/>
                <w:b/>
                <w:bCs/>
                <w:color w:val="2D2D2D"/>
                <w:kern w:val="0"/>
                <w:szCs w:val="21"/>
              </w:rPr>
              <w:t>复试科目名称：</w:t>
            </w:r>
          </w:p>
          <w:p w:rsidR="00C831DF" w:rsidRPr="00835B3D" w:rsidRDefault="00C831DF" w:rsidP="00C831DF">
            <w:pPr>
              <w:spacing w:line="300" w:lineRule="exact"/>
              <w:jc w:val="left"/>
              <w:rPr>
                <w:szCs w:val="21"/>
              </w:rPr>
            </w:pPr>
            <w:r w:rsidRPr="00835B3D">
              <w:rPr>
                <w:rFonts w:eastAsia="宋体" w:hint="eastAsia"/>
                <w:szCs w:val="21"/>
              </w:rPr>
              <w:t>①物</w:t>
            </w:r>
            <w:r w:rsidRPr="00850FFA">
              <w:rPr>
                <w:rFonts w:eastAsia="宋体" w:hint="eastAsia"/>
                <w:szCs w:val="21"/>
              </w:rPr>
              <w:t>流工程</w:t>
            </w:r>
          </w:p>
          <w:p w:rsidR="00C831DF" w:rsidRPr="00835B3D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②生产计划与控制</w:t>
            </w:r>
          </w:p>
          <w:p w:rsidR="00C831DF" w:rsidRPr="00835B3D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 w:hint="eastAsia"/>
                <w:szCs w:val="21"/>
              </w:rPr>
              <w:t>③</w:t>
            </w:r>
            <w:r w:rsidRPr="00835B3D">
              <w:rPr>
                <w:rFonts w:eastAsia="宋体" w:hint="eastAsia"/>
                <w:szCs w:val="21"/>
              </w:rPr>
              <w:t>工业工程基础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/>
                <w:szCs w:val="21"/>
              </w:rPr>
              <w:t>（以上科目任选</w:t>
            </w:r>
            <w:r w:rsidRPr="001055A1">
              <w:rPr>
                <w:rFonts w:eastAsia="宋体"/>
                <w:szCs w:val="21"/>
              </w:rPr>
              <w:t>1</w:t>
            </w:r>
            <w:r w:rsidRPr="001055A1">
              <w:rPr>
                <w:rFonts w:eastAsia="宋体"/>
                <w:szCs w:val="21"/>
              </w:rPr>
              <w:t>门初试未选科目）</w:t>
            </w:r>
          </w:p>
          <w:p w:rsidR="00C831DF" w:rsidRPr="001055A1" w:rsidRDefault="00C831DF" w:rsidP="00C831D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055A1">
              <w:rPr>
                <w:rFonts w:eastAsia="宋体"/>
                <w:szCs w:val="21"/>
              </w:rPr>
              <w:t> </w:t>
            </w:r>
          </w:p>
          <w:p w:rsidR="00C831DF" w:rsidRPr="00F76550" w:rsidRDefault="00C831DF" w:rsidP="00C831DF">
            <w:pPr>
              <w:spacing w:line="30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F76550">
              <w:rPr>
                <w:rFonts w:asciiTheme="minorEastAsia" w:eastAsiaTheme="minorEastAsia" w:hAnsiTheme="minorEastAsia" w:cs="宋体" w:hint="eastAsia"/>
                <w:b/>
                <w:bCs/>
                <w:color w:val="2D2D2D"/>
                <w:kern w:val="0"/>
                <w:szCs w:val="21"/>
              </w:rPr>
              <w:t>只招全日制本科生考生</w:t>
            </w:r>
          </w:p>
        </w:tc>
      </w:tr>
      <w:bookmarkEnd w:id="14"/>
      <w:tr w:rsidR="00725BA4" w:rsidRPr="00B912F0" w:rsidTr="00463823">
        <w:trPr>
          <w:cantSplit/>
          <w:trHeight w:val="1101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725BA4" w:rsidRDefault="00725BA4" w:rsidP="001708EF">
            <w:pPr>
              <w:pStyle w:val="33"/>
              <w:spacing w:line="240" w:lineRule="auto"/>
              <w:ind w:rightChars="-106" w:right="-191"/>
              <w:rPr>
                <w:rFonts w:ascii="Times New Roman" w:hAnsi="Times New Roman"/>
                <w:bCs w:val="0"/>
                <w:szCs w:val="21"/>
              </w:rPr>
            </w:pPr>
            <w:bookmarkStart w:id="16" w:name="_Toc494093060"/>
            <w:r w:rsidRPr="002A1B71">
              <w:rPr>
                <w:rFonts w:ascii="Times New Roman" w:hAnsi="Times New Roman" w:hint="eastAsia"/>
                <w:bCs w:val="0"/>
                <w:szCs w:val="21"/>
              </w:rPr>
              <w:t>002</w:t>
            </w:r>
            <w:r w:rsidRPr="002A1B71">
              <w:rPr>
                <w:rFonts w:ascii="Times New Roman" w:hAnsi="Times New Roman" w:hint="eastAsia"/>
                <w:bCs w:val="0"/>
                <w:szCs w:val="21"/>
              </w:rPr>
              <w:t>材料科</w:t>
            </w:r>
          </w:p>
          <w:p w:rsidR="00725BA4" w:rsidRDefault="00725BA4" w:rsidP="001708EF">
            <w:pPr>
              <w:pStyle w:val="33"/>
              <w:spacing w:line="240" w:lineRule="auto"/>
              <w:ind w:rightChars="-106" w:right="-191"/>
              <w:rPr>
                <w:rFonts w:ascii="Times New Roman" w:hAnsi="Times New Roman"/>
                <w:bCs w:val="0"/>
                <w:szCs w:val="21"/>
              </w:rPr>
            </w:pPr>
            <w:r w:rsidRPr="002A1B71">
              <w:rPr>
                <w:rFonts w:ascii="Times New Roman" w:hAnsi="Times New Roman" w:hint="eastAsia"/>
                <w:bCs w:val="0"/>
                <w:szCs w:val="21"/>
              </w:rPr>
              <w:t>学与工程</w:t>
            </w:r>
          </w:p>
          <w:p w:rsidR="00725BA4" w:rsidRPr="002A1B71" w:rsidRDefault="00725BA4" w:rsidP="001708EF">
            <w:pPr>
              <w:pStyle w:val="33"/>
              <w:spacing w:line="240" w:lineRule="auto"/>
              <w:ind w:rightChars="-106" w:right="-191"/>
              <w:rPr>
                <w:rFonts w:ascii="Times New Roman" w:hAnsi="Times New Roman"/>
                <w:bCs w:val="0"/>
                <w:szCs w:val="21"/>
              </w:rPr>
            </w:pPr>
            <w:r w:rsidRPr="002A1B71">
              <w:rPr>
                <w:rFonts w:ascii="Times New Roman" w:hAnsi="Times New Roman" w:hint="eastAsia"/>
                <w:bCs w:val="0"/>
                <w:szCs w:val="21"/>
              </w:rPr>
              <w:t>学院</w:t>
            </w:r>
            <w:bookmarkEnd w:id="16"/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材料科学与工程（</w:t>
            </w:r>
            <w:r w:rsidRPr="00037B9D">
              <w:rPr>
                <w:rFonts w:eastAsia="宋体"/>
                <w:szCs w:val="21"/>
              </w:rPr>
              <w:t>080500</w:t>
            </w:r>
            <w:r w:rsidRPr="00037B9D">
              <w:rPr>
                <w:rFonts w:eastAsia="宋体"/>
                <w:szCs w:val="21"/>
              </w:rPr>
              <w:t>）</w:t>
            </w:r>
          </w:p>
          <w:p w:rsidR="00725BA4" w:rsidRPr="00037B9D" w:rsidRDefault="00725BA4" w:rsidP="001708EF">
            <w:pPr>
              <w:numPr>
                <w:ins w:id="17" w:author="zh" w:date="2013-12-04T22:05:00Z"/>
              </w:num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25BA4" w:rsidRPr="00B912F0" w:rsidRDefault="00725BA4" w:rsidP="001708EF">
            <w:pPr>
              <w:numPr>
                <w:ins w:id="18" w:author="Unknown"/>
              </w:numPr>
              <w:spacing w:line="300" w:lineRule="exact"/>
              <w:jc w:val="left"/>
              <w:rPr>
                <w:rFonts w:eastAsia="宋体"/>
                <w:szCs w:val="18"/>
              </w:rPr>
            </w:pPr>
          </w:p>
        </w:tc>
        <w:tc>
          <w:tcPr>
            <w:tcW w:w="1023" w:type="dxa"/>
          </w:tcPr>
          <w:p w:rsidR="00725BA4" w:rsidRPr="00037B9D" w:rsidRDefault="00725BA4" w:rsidP="00863DC5">
            <w:pPr>
              <w:numPr>
                <w:ins w:id="19" w:author="zh" w:date="2013-12-04T22:05:00Z"/>
              </w:numPr>
              <w:spacing w:line="300" w:lineRule="exact"/>
              <w:rPr>
                <w:rFonts w:eastAsia="宋体"/>
                <w:szCs w:val="21"/>
              </w:rPr>
            </w:pPr>
            <w:r w:rsidRPr="00037B9D">
              <w:rPr>
                <w:rFonts w:eastAsia="宋体" w:hint="eastAsia"/>
                <w:szCs w:val="21"/>
              </w:rPr>
              <w:t>1</w:t>
            </w:r>
            <w:r w:rsidRPr="00037B9D">
              <w:rPr>
                <w:rFonts w:eastAsia="宋体"/>
                <w:szCs w:val="21"/>
              </w:rPr>
              <w:t>.</w:t>
            </w:r>
            <w:r w:rsidRPr="00037B9D">
              <w:rPr>
                <w:rFonts w:eastAsia="宋体" w:hint="eastAsia"/>
                <w:szCs w:val="21"/>
              </w:rPr>
              <w:t>材料表面与界面</w:t>
            </w:r>
          </w:p>
          <w:p w:rsidR="00725BA4" w:rsidRPr="00361F77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725BA4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张永振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 w:hint="eastAsia"/>
                <w:szCs w:val="21"/>
              </w:rPr>
              <w:t>王广</w:t>
            </w:r>
            <w:proofErr w:type="gramStart"/>
            <w:r>
              <w:rPr>
                <w:rFonts w:eastAsia="宋体" w:hint="eastAsia"/>
                <w:szCs w:val="21"/>
              </w:rPr>
              <w:t>欣任凤</w:t>
            </w:r>
            <w:proofErr w:type="gramEnd"/>
            <w:r>
              <w:rPr>
                <w:rFonts w:eastAsia="宋体" w:hint="eastAsia"/>
                <w:szCs w:val="21"/>
              </w:rPr>
              <w:t>章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 w:hint="eastAsia"/>
                <w:szCs w:val="21"/>
              </w:rPr>
              <w:t>张</w:t>
            </w:r>
            <w:proofErr w:type="gramStart"/>
            <w:r>
              <w:rPr>
                <w:rFonts w:eastAsia="宋体" w:hint="eastAsia"/>
                <w:szCs w:val="21"/>
              </w:rPr>
              <w:t>国赏贾淑果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 w:hint="eastAsia"/>
                <w:szCs w:val="21"/>
              </w:rPr>
              <w:t>张凌</w:t>
            </w:r>
            <w:proofErr w:type="gramEnd"/>
            <w:r>
              <w:rPr>
                <w:rFonts w:eastAsia="宋体" w:hint="eastAsia"/>
                <w:szCs w:val="21"/>
              </w:rPr>
              <w:t>峰熊</w:t>
            </w:r>
            <w:r>
              <w:rPr>
                <w:rFonts w:eastAsia="宋体" w:hint="eastAsia"/>
                <w:szCs w:val="21"/>
              </w:rPr>
              <w:t xml:space="preserve">  </w:t>
            </w:r>
            <w:r>
              <w:rPr>
                <w:rFonts w:eastAsia="宋体" w:hint="eastAsia"/>
                <w:szCs w:val="21"/>
              </w:rPr>
              <w:t>毅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D7095">
              <w:rPr>
                <w:rFonts w:eastAsia="宋体" w:hint="eastAsia"/>
                <w:szCs w:val="21"/>
              </w:rPr>
              <w:t>张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>
              <w:rPr>
                <w:rFonts w:eastAsia="宋体" w:hint="eastAsia"/>
                <w:szCs w:val="21"/>
              </w:rPr>
              <w:t>毅杜三明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 w:hint="eastAsia"/>
                <w:szCs w:val="21"/>
              </w:rPr>
              <w:t>孙</w:t>
            </w:r>
            <w:proofErr w:type="gramStart"/>
            <w:r>
              <w:rPr>
                <w:rFonts w:eastAsia="宋体" w:hint="eastAsia"/>
                <w:szCs w:val="21"/>
              </w:rPr>
              <w:t>浩</w:t>
            </w:r>
            <w:proofErr w:type="gramEnd"/>
            <w:r>
              <w:rPr>
                <w:rFonts w:eastAsia="宋体" w:hint="eastAsia"/>
                <w:szCs w:val="21"/>
              </w:rPr>
              <w:t>亮</w:t>
            </w:r>
            <w:r w:rsidRPr="000D7095">
              <w:rPr>
                <w:rFonts w:eastAsia="宋体"/>
                <w:szCs w:val="21"/>
              </w:rPr>
              <w:t xml:space="preserve"> H.-R. Stock</w:t>
            </w:r>
          </w:p>
          <w:p w:rsidR="003D0738" w:rsidRDefault="003D0738" w:rsidP="003D0738">
            <w:pPr>
              <w:spacing w:line="280" w:lineRule="exact"/>
              <w:rPr>
                <w:rFonts w:eastAsia="宋体"/>
                <w:szCs w:val="21"/>
              </w:rPr>
            </w:pPr>
            <w:r w:rsidRPr="003D0738">
              <w:rPr>
                <w:rFonts w:eastAsia="宋体" w:hint="eastAsia"/>
                <w:szCs w:val="21"/>
              </w:rPr>
              <w:t>邱然锋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</w:t>
            </w:r>
            <w:r w:rsidRPr="003D0738">
              <w:rPr>
                <w:rFonts w:eastAsia="宋体" w:hint="eastAsia"/>
                <w:szCs w:val="21"/>
              </w:rPr>
              <w:t>胡浩</w:t>
            </w:r>
          </w:p>
          <w:p w:rsidR="003D0738" w:rsidRDefault="003D0738" w:rsidP="003D0738">
            <w:pPr>
              <w:spacing w:line="280" w:lineRule="exact"/>
              <w:rPr>
                <w:rFonts w:ascii="楷体" w:eastAsia="楷体" w:hAnsi="楷体"/>
                <w:szCs w:val="21"/>
              </w:rPr>
            </w:pPr>
            <w:r w:rsidRPr="003D0738">
              <w:rPr>
                <w:rFonts w:eastAsia="宋体" w:hint="eastAsia"/>
                <w:szCs w:val="21"/>
              </w:rPr>
              <w:t>程</w:t>
            </w:r>
            <w:proofErr w:type="gramStart"/>
            <w:r w:rsidRPr="003D0738">
              <w:rPr>
                <w:rFonts w:eastAsia="宋体" w:hint="eastAsia"/>
                <w:szCs w:val="21"/>
              </w:rPr>
              <w:t>浩</w:t>
            </w:r>
            <w:proofErr w:type="gramEnd"/>
            <w:r w:rsidRPr="003D0738">
              <w:rPr>
                <w:rFonts w:eastAsia="宋体" w:hint="eastAsia"/>
                <w:szCs w:val="21"/>
              </w:rPr>
              <w:t>艳</w:t>
            </w:r>
          </w:p>
        </w:tc>
        <w:tc>
          <w:tcPr>
            <w:tcW w:w="542" w:type="dxa"/>
            <w:vMerge w:val="restart"/>
          </w:tcPr>
          <w:p w:rsidR="00725BA4" w:rsidRPr="007F281C" w:rsidRDefault="003D0738" w:rsidP="00C620F4">
            <w:pPr>
              <w:spacing w:line="300" w:lineRule="exac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>61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302 </w:t>
            </w:r>
            <w:r w:rsidRPr="00B912F0">
              <w:rPr>
                <w:rFonts w:eastAsia="宋体" w:hint="eastAsia"/>
                <w:szCs w:val="21"/>
              </w:rPr>
              <w:t>数学二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 xml:space="preserve">809 </w:t>
            </w:r>
            <w:r w:rsidRPr="00B912F0">
              <w:rPr>
                <w:rFonts w:eastAsia="宋体" w:hint="eastAsia"/>
                <w:szCs w:val="21"/>
              </w:rPr>
              <w:t>材料科学基础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 xml:space="preserve">810 </w:t>
            </w:r>
            <w:r w:rsidRPr="00B912F0">
              <w:rPr>
                <w:rFonts w:eastAsia="宋体" w:hint="eastAsia"/>
                <w:szCs w:val="21"/>
              </w:rPr>
              <w:t>硅酸盐物理化学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 xml:space="preserve">812 </w:t>
            </w:r>
            <w:r w:rsidRPr="00B912F0">
              <w:rPr>
                <w:rFonts w:eastAsia="宋体" w:hint="eastAsia"/>
                <w:szCs w:val="21"/>
              </w:rPr>
              <w:t>普通物理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szCs w:val="18"/>
              </w:rPr>
            </w:pPr>
          </w:p>
        </w:tc>
        <w:tc>
          <w:tcPr>
            <w:tcW w:w="1378" w:type="dxa"/>
            <w:vMerge w:val="restart"/>
          </w:tcPr>
          <w:p w:rsidR="00725BA4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  <w:p w:rsidR="00725BA4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  <w:p w:rsidR="00725BA4" w:rsidRPr="0043289A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  <w:r w:rsidRPr="0043289A">
              <w:rPr>
                <w:rFonts w:eastAsia="宋体" w:hint="eastAsia"/>
                <w:b/>
                <w:szCs w:val="21"/>
              </w:rPr>
              <w:t>周老师：</w:t>
            </w:r>
            <w:r w:rsidRPr="0043289A">
              <w:rPr>
                <w:rFonts w:eastAsia="宋体" w:hint="eastAsia"/>
                <w:b/>
                <w:szCs w:val="21"/>
              </w:rPr>
              <w:t>0379-65627930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725BA4" w:rsidRPr="00037B9D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  <w:r w:rsidRPr="00037B9D"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  <w:t>复试科目名称：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①</w:t>
            </w:r>
            <w:r w:rsidRPr="00037B9D">
              <w:rPr>
                <w:rFonts w:eastAsia="宋体"/>
                <w:szCs w:val="21"/>
              </w:rPr>
              <w:t>金属材料学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②</w:t>
            </w:r>
            <w:r w:rsidRPr="00037B9D">
              <w:rPr>
                <w:rFonts w:eastAsia="宋体"/>
                <w:szCs w:val="21"/>
              </w:rPr>
              <w:t>无机材料物理性能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③</w:t>
            </w:r>
            <w:r w:rsidRPr="00037B9D">
              <w:rPr>
                <w:rFonts w:eastAsia="宋体"/>
                <w:szCs w:val="21"/>
              </w:rPr>
              <w:t>材料成形原理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①-③</w:t>
            </w:r>
            <w:r w:rsidRPr="00037B9D">
              <w:rPr>
                <w:rFonts w:eastAsia="宋体"/>
                <w:szCs w:val="21"/>
              </w:rPr>
              <w:t>任选</w:t>
            </w:r>
            <w:r w:rsidRPr="00037B9D">
              <w:rPr>
                <w:rFonts w:eastAsia="宋体"/>
                <w:szCs w:val="21"/>
              </w:rPr>
              <w:t>1</w:t>
            </w:r>
            <w:r w:rsidRPr="00037B9D">
              <w:rPr>
                <w:rFonts w:eastAsia="宋体"/>
                <w:szCs w:val="21"/>
              </w:rPr>
              <w:t>门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 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  <w:r w:rsidRPr="00037B9D"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  <w:t>同等学力加试科目名称：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①</w:t>
            </w:r>
            <w:r w:rsidRPr="00037B9D">
              <w:rPr>
                <w:rFonts w:eastAsia="宋体"/>
                <w:szCs w:val="21"/>
              </w:rPr>
              <w:t>金属材料性能分析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②</w:t>
            </w:r>
            <w:r w:rsidRPr="00037B9D">
              <w:rPr>
                <w:rFonts w:eastAsia="宋体"/>
                <w:szCs w:val="21"/>
              </w:rPr>
              <w:t>普通硅酸盐工艺学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③</w:t>
            </w:r>
            <w:r w:rsidRPr="00037B9D">
              <w:rPr>
                <w:rFonts w:eastAsia="宋体"/>
                <w:szCs w:val="21"/>
              </w:rPr>
              <w:t>化工原理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④</w:t>
            </w:r>
            <w:r w:rsidRPr="00037B9D">
              <w:rPr>
                <w:rFonts w:eastAsia="宋体"/>
                <w:szCs w:val="21"/>
              </w:rPr>
              <w:t>半导体材料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⑤</w:t>
            </w:r>
            <w:r w:rsidRPr="00037B9D">
              <w:rPr>
                <w:rFonts w:eastAsia="宋体"/>
                <w:szCs w:val="21"/>
              </w:rPr>
              <w:t>材料加工技术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⑥</w:t>
            </w:r>
            <w:r w:rsidRPr="00037B9D">
              <w:rPr>
                <w:rFonts w:eastAsia="宋体"/>
                <w:szCs w:val="21"/>
              </w:rPr>
              <w:t>材料加工测试技术</w:t>
            </w:r>
          </w:p>
          <w:p w:rsidR="00725BA4" w:rsidRPr="00037B9D" w:rsidRDefault="00725BA4" w:rsidP="001708EF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>①-⑥</w:t>
            </w:r>
            <w:r w:rsidRPr="00037B9D">
              <w:rPr>
                <w:rFonts w:eastAsia="宋体"/>
                <w:szCs w:val="21"/>
              </w:rPr>
              <w:t>任选</w:t>
            </w:r>
            <w:r w:rsidRPr="00037B9D">
              <w:rPr>
                <w:rFonts w:eastAsia="宋体"/>
                <w:szCs w:val="21"/>
              </w:rPr>
              <w:t>2</w:t>
            </w:r>
            <w:r w:rsidRPr="00037B9D">
              <w:rPr>
                <w:rFonts w:eastAsia="宋体"/>
                <w:szCs w:val="21"/>
              </w:rPr>
              <w:t>门</w:t>
            </w:r>
          </w:p>
        </w:tc>
      </w:tr>
      <w:tr w:rsidR="00725BA4" w:rsidRPr="00B912F0" w:rsidTr="00463823">
        <w:trPr>
          <w:cantSplit/>
          <w:trHeight w:val="1093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037B9D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  <w:r w:rsidRPr="00037B9D">
              <w:rPr>
                <w:rFonts w:eastAsia="宋体" w:hint="eastAsia"/>
                <w:szCs w:val="21"/>
              </w:rPr>
              <w:t>2</w:t>
            </w:r>
            <w:r w:rsidRPr="00037B9D">
              <w:rPr>
                <w:rFonts w:eastAsia="宋体"/>
                <w:szCs w:val="21"/>
              </w:rPr>
              <w:t>.</w:t>
            </w:r>
            <w:r w:rsidRPr="00037B9D">
              <w:rPr>
                <w:rFonts w:eastAsia="宋体"/>
                <w:szCs w:val="21"/>
              </w:rPr>
              <w:t>新型有色金属材料</w:t>
            </w:r>
          </w:p>
          <w:p w:rsidR="00725BA4" w:rsidRPr="00361F77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725BA4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1708EF">
              <w:rPr>
                <w:rFonts w:eastAsia="宋体" w:hint="eastAsia"/>
                <w:szCs w:val="21"/>
              </w:rPr>
              <w:t>宋克兴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李全安</w:t>
            </w:r>
          </w:p>
          <w:p w:rsidR="00725BA4" w:rsidRDefault="00725BA4" w:rsidP="003D0738">
            <w:pPr>
              <w:spacing w:line="280" w:lineRule="exact"/>
              <w:rPr>
                <w:rFonts w:eastAsia="宋体"/>
                <w:szCs w:val="21"/>
              </w:rPr>
            </w:pPr>
            <w:r w:rsidRPr="001708EF">
              <w:rPr>
                <w:rFonts w:eastAsia="宋体" w:hint="eastAsia"/>
                <w:szCs w:val="21"/>
              </w:rPr>
              <w:t>黄金亮</w:t>
            </w:r>
            <w:r w:rsidR="003D0738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1708EF">
              <w:rPr>
                <w:rFonts w:eastAsia="宋体" w:hint="eastAsia"/>
                <w:szCs w:val="21"/>
              </w:rPr>
              <w:t>贾淑果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苏娟华田保红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王爱琴王文焱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刘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1708EF">
              <w:rPr>
                <w:rFonts w:eastAsia="宋体" w:hint="eastAsia"/>
                <w:szCs w:val="21"/>
              </w:rPr>
              <w:t>勇</w:t>
            </w:r>
            <w:r w:rsidR="003D0738"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张彦敏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张</w:t>
            </w:r>
            <w:proofErr w:type="gramStart"/>
            <w:r w:rsidRPr="001708EF">
              <w:rPr>
                <w:rFonts w:eastAsia="宋体" w:hint="eastAsia"/>
                <w:szCs w:val="21"/>
              </w:rPr>
              <w:t>占领张凌峰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朱宏喜</w:t>
            </w:r>
            <w:r w:rsidR="003D0738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1708EF">
              <w:rPr>
                <w:rFonts w:eastAsia="宋体" w:hint="eastAsia"/>
                <w:szCs w:val="21"/>
              </w:rPr>
              <w:t>徐流杰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张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1708EF">
              <w:rPr>
                <w:rFonts w:eastAsia="宋体" w:hint="eastAsia"/>
                <w:szCs w:val="21"/>
              </w:rPr>
              <w:t>毅</w:t>
            </w:r>
            <w:r w:rsidR="003D0738"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马景灵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1708EF">
              <w:rPr>
                <w:rFonts w:eastAsia="宋体" w:hint="eastAsia"/>
                <w:szCs w:val="21"/>
              </w:rPr>
              <w:t>贺俊光</w:t>
            </w:r>
            <w:proofErr w:type="gramEnd"/>
            <w:r w:rsidR="003D0738"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张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1708EF">
              <w:rPr>
                <w:rFonts w:eastAsia="宋体" w:hint="eastAsia"/>
                <w:szCs w:val="21"/>
              </w:rPr>
              <w:t>清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陈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1708EF">
              <w:rPr>
                <w:rFonts w:eastAsia="宋体" w:hint="eastAsia"/>
                <w:szCs w:val="21"/>
              </w:rPr>
              <w:t>君</w:t>
            </w:r>
            <w:r w:rsidR="003D0738"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张学宾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尹丹青</w:t>
            </w:r>
            <w:r w:rsidR="003D0738">
              <w:rPr>
                <w:rFonts w:eastAsia="宋体" w:hint="eastAsia"/>
                <w:szCs w:val="21"/>
              </w:rPr>
              <w:t xml:space="preserve"> </w:t>
            </w:r>
            <w:r w:rsidRPr="001708EF">
              <w:rPr>
                <w:rFonts w:eastAsia="宋体" w:hint="eastAsia"/>
                <w:szCs w:val="21"/>
              </w:rPr>
              <w:t>国秀花</w:t>
            </w:r>
          </w:p>
          <w:p w:rsidR="004E08DE" w:rsidRPr="004E08DE" w:rsidRDefault="004E08DE" w:rsidP="003D0738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张</w:t>
            </w:r>
            <w:r>
              <w:rPr>
                <w:rFonts w:eastAsia="宋体"/>
                <w:szCs w:val="21"/>
              </w:rPr>
              <w:t>保丰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037B9D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624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361F77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 xml:space="preserve">3. </w:t>
            </w:r>
            <w:r w:rsidRPr="00037B9D">
              <w:rPr>
                <w:rFonts w:eastAsia="宋体"/>
                <w:szCs w:val="21"/>
              </w:rPr>
              <w:t>高性能钢铁材料</w:t>
            </w:r>
          </w:p>
        </w:tc>
        <w:tc>
          <w:tcPr>
            <w:tcW w:w="1417" w:type="dxa"/>
          </w:tcPr>
          <w:p w:rsidR="00725BA4" w:rsidRDefault="00725BA4" w:rsidP="003D0738">
            <w:pPr>
              <w:spacing w:line="280" w:lineRule="exact"/>
              <w:rPr>
                <w:rFonts w:ascii="楷体" w:eastAsia="楷体" w:hAnsi="楷体"/>
                <w:szCs w:val="21"/>
              </w:rPr>
            </w:pPr>
            <w:r w:rsidRPr="00D67858">
              <w:rPr>
                <w:rFonts w:eastAsia="宋体" w:hint="eastAsia"/>
                <w:szCs w:val="21"/>
              </w:rPr>
              <w:t>魏世忠</w:t>
            </w:r>
            <w:r w:rsidR="003D0738"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张国赏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熊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D67858">
              <w:rPr>
                <w:rFonts w:eastAsia="宋体" w:hint="eastAsia"/>
                <w:szCs w:val="21"/>
              </w:rPr>
              <w:t>毅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037B9D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936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361F77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  <w:r w:rsidRPr="00037B9D">
              <w:rPr>
                <w:rFonts w:eastAsia="宋体"/>
                <w:szCs w:val="21"/>
              </w:rPr>
              <w:t xml:space="preserve">4. </w:t>
            </w:r>
            <w:r w:rsidRPr="00037B9D">
              <w:rPr>
                <w:rFonts w:eastAsia="宋体"/>
                <w:szCs w:val="21"/>
              </w:rPr>
              <w:t>先进陶瓷与耐火材料</w:t>
            </w:r>
          </w:p>
        </w:tc>
        <w:tc>
          <w:tcPr>
            <w:tcW w:w="1417" w:type="dxa"/>
          </w:tcPr>
          <w:p w:rsidR="00725BA4" w:rsidRDefault="00725BA4" w:rsidP="00863DC5">
            <w:pPr>
              <w:spacing w:line="280" w:lineRule="exact"/>
              <w:rPr>
                <w:rFonts w:ascii="楷体" w:eastAsia="楷体" w:hAnsi="楷体"/>
                <w:szCs w:val="21"/>
              </w:rPr>
            </w:pPr>
            <w:r w:rsidRPr="00926F78">
              <w:rPr>
                <w:rFonts w:eastAsia="宋体" w:hint="eastAsia"/>
                <w:szCs w:val="21"/>
              </w:rPr>
              <w:t>于仁红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037B9D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794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037B9D" w:rsidRDefault="00725BA4" w:rsidP="00863DC5">
            <w:pPr>
              <w:numPr>
                <w:ins w:id="20" w:author="zh" w:date="2013-12-04T22:05:00Z"/>
              </w:numPr>
              <w:spacing w:line="300" w:lineRule="exact"/>
              <w:rPr>
                <w:rFonts w:eastAsia="宋体"/>
                <w:szCs w:val="21"/>
              </w:rPr>
            </w:pPr>
            <w:r w:rsidRPr="00037B9D">
              <w:rPr>
                <w:rFonts w:eastAsia="宋体" w:hint="eastAsia"/>
                <w:szCs w:val="21"/>
              </w:rPr>
              <w:t xml:space="preserve">5. </w:t>
            </w:r>
            <w:r w:rsidRPr="00037B9D">
              <w:rPr>
                <w:rFonts w:eastAsia="宋体" w:hint="eastAsia"/>
                <w:szCs w:val="21"/>
              </w:rPr>
              <w:t>新能源材料</w:t>
            </w:r>
          </w:p>
          <w:p w:rsidR="00725BA4" w:rsidRPr="00361F77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725BA4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D67858">
              <w:rPr>
                <w:rFonts w:eastAsia="宋体" w:hint="eastAsia"/>
                <w:szCs w:val="21"/>
              </w:rPr>
              <w:t>王广欣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黄金亮</w:t>
            </w:r>
          </w:p>
          <w:p w:rsidR="00725BA4" w:rsidRDefault="00725BA4" w:rsidP="00435476">
            <w:pPr>
              <w:spacing w:line="280" w:lineRule="exact"/>
              <w:rPr>
                <w:rFonts w:ascii="楷体" w:eastAsia="楷体" w:hAnsi="楷体"/>
                <w:szCs w:val="21"/>
              </w:rPr>
            </w:pPr>
            <w:proofErr w:type="gramStart"/>
            <w:r w:rsidRPr="00D67858">
              <w:rPr>
                <w:rFonts w:eastAsia="宋体" w:hint="eastAsia"/>
                <w:szCs w:val="21"/>
              </w:rPr>
              <w:t>任凤章</w:t>
            </w:r>
            <w:proofErr w:type="gramEnd"/>
            <w:r w:rsidR="00435476"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张万红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马景灵</w:t>
            </w:r>
            <w:r w:rsidR="00435476">
              <w:rPr>
                <w:rFonts w:eastAsia="宋体" w:hint="eastAsia"/>
                <w:szCs w:val="21"/>
              </w:rPr>
              <w:t xml:space="preserve"> </w:t>
            </w:r>
            <w:r w:rsidR="00435476" w:rsidRPr="00435476">
              <w:rPr>
                <w:rFonts w:eastAsia="宋体" w:hint="eastAsia"/>
                <w:szCs w:val="21"/>
              </w:rPr>
              <w:t>胡</w:t>
            </w:r>
            <w:r w:rsidR="00435476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="00435476" w:rsidRPr="00435476">
              <w:rPr>
                <w:rFonts w:eastAsia="宋体" w:hint="eastAsia"/>
                <w:szCs w:val="21"/>
              </w:rPr>
              <w:t>浩</w:t>
            </w:r>
            <w:proofErr w:type="gramEnd"/>
            <w:r w:rsidR="00435476" w:rsidRPr="00435476">
              <w:rPr>
                <w:rFonts w:eastAsia="宋体" w:hint="eastAsia"/>
                <w:szCs w:val="21"/>
              </w:rPr>
              <w:t>程</w:t>
            </w:r>
            <w:proofErr w:type="gramStart"/>
            <w:r w:rsidR="00435476" w:rsidRPr="00435476">
              <w:rPr>
                <w:rFonts w:eastAsia="宋体" w:hint="eastAsia"/>
                <w:szCs w:val="21"/>
              </w:rPr>
              <w:t>浩</w:t>
            </w:r>
            <w:proofErr w:type="gramEnd"/>
            <w:r w:rsidR="00435476" w:rsidRPr="00435476">
              <w:rPr>
                <w:rFonts w:eastAsia="宋体" w:hint="eastAsia"/>
                <w:szCs w:val="21"/>
              </w:rPr>
              <w:t>艳</w:t>
            </w:r>
            <w:r w:rsidR="004E08DE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="004E08DE">
              <w:rPr>
                <w:rFonts w:eastAsia="宋体" w:hint="eastAsia"/>
                <w:szCs w:val="21"/>
              </w:rPr>
              <w:t>姜</w:t>
            </w:r>
            <w:r w:rsidR="004E08DE">
              <w:rPr>
                <w:rFonts w:eastAsia="宋体"/>
                <w:szCs w:val="21"/>
              </w:rPr>
              <w:t>爱菊</w:t>
            </w:r>
            <w:proofErr w:type="gramEnd"/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037B9D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1093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037B9D" w:rsidRDefault="00725BA4" w:rsidP="00863DC5">
            <w:pPr>
              <w:numPr>
                <w:ins w:id="21" w:author="zh" w:date="2013-12-04T22:05:00Z"/>
              </w:numPr>
              <w:spacing w:line="300" w:lineRule="exact"/>
              <w:rPr>
                <w:rFonts w:eastAsia="宋体"/>
                <w:szCs w:val="21"/>
              </w:rPr>
            </w:pPr>
            <w:r w:rsidRPr="00037B9D">
              <w:rPr>
                <w:rFonts w:eastAsia="宋体" w:hint="eastAsia"/>
                <w:szCs w:val="21"/>
              </w:rPr>
              <w:t>6</w:t>
            </w:r>
            <w:r w:rsidRPr="00037B9D">
              <w:rPr>
                <w:rFonts w:eastAsia="宋体"/>
                <w:szCs w:val="21"/>
              </w:rPr>
              <w:t>.</w:t>
            </w:r>
            <w:r w:rsidRPr="00037B9D">
              <w:rPr>
                <w:rFonts w:eastAsia="宋体" w:hint="eastAsia"/>
                <w:szCs w:val="21"/>
              </w:rPr>
              <w:t>材料</w:t>
            </w:r>
            <w:r w:rsidRPr="00037B9D">
              <w:rPr>
                <w:rFonts w:eastAsia="宋体"/>
                <w:szCs w:val="21"/>
              </w:rPr>
              <w:t>摩擦</w:t>
            </w:r>
            <w:r w:rsidRPr="00037B9D">
              <w:rPr>
                <w:rFonts w:eastAsia="宋体" w:hint="eastAsia"/>
                <w:szCs w:val="21"/>
              </w:rPr>
              <w:t>学与耐磨材料</w:t>
            </w:r>
          </w:p>
          <w:p w:rsidR="00725BA4" w:rsidRPr="00361F77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725BA4" w:rsidRPr="00D67858" w:rsidRDefault="00725BA4" w:rsidP="00435476">
            <w:pPr>
              <w:spacing w:line="280" w:lineRule="exact"/>
              <w:rPr>
                <w:rFonts w:eastAsia="宋体"/>
                <w:szCs w:val="21"/>
              </w:rPr>
            </w:pPr>
            <w:r w:rsidRPr="00D67858">
              <w:rPr>
                <w:rFonts w:eastAsia="宋体" w:hint="eastAsia"/>
                <w:szCs w:val="21"/>
              </w:rPr>
              <w:t>张永振</w:t>
            </w:r>
            <w:r w:rsidR="00435476"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孙乐民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上官宝李继文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于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D67858">
              <w:rPr>
                <w:rFonts w:eastAsia="宋体" w:hint="eastAsia"/>
                <w:szCs w:val="21"/>
              </w:rPr>
              <w:t>华</w:t>
            </w:r>
            <w:r w:rsidR="00435476"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杜三明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宋晨飞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037B9D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1093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361F77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  <w:r w:rsidRPr="00037B9D">
              <w:rPr>
                <w:rFonts w:eastAsia="宋体" w:hint="eastAsia"/>
                <w:szCs w:val="21"/>
              </w:rPr>
              <w:t>7</w:t>
            </w:r>
            <w:r w:rsidRPr="00037B9D">
              <w:rPr>
                <w:rFonts w:eastAsia="宋体"/>
                <w:szCs w:val="21"/>
              </w:rPr>
              <w:t>.</w:t>
            </w:r>
            <w:r w:rsidRPr="00037B9D">
              <w:rPr>
                <w:rFonts w:eastAsia="宋体" w:hint="eastAsia"/>
                <w:szCs w:val="21"/>
              </w:rPr>
              <w:t>铸造合金及复合材料</w:t>
            </w:r>
          </w:p>
        </w:tc>
        <w:tc>
          <w:tcPr>
            <w:tcW w:w="1417" w:type="dxa"/>
          </w:tcPr>
          <w:p w:rsidR="00725BA4" w:rsidRDefault="00725BA4" w:rsidP="00863DC5">
            <w:pPr>
              <w:spacing w:line="280" w:lineRule="exact"/>
              <w:rPr>
                <w:rFonts w:ascii="楷体" w:eastAsia="楷体" w:hAnsi="楷体"/>
                <w:szCs w:val="21"/>
              </w:rPr>
            </w:pPr>
            <w:r w:rsidRPr="00D67858">
              <w:rPr>
                <w:rFonts w:eastAsia="宋体" w:hint="eastAsia"/>
                <w:szCs w:val="21"/>
              </w:rPr>
              <w:t>上官宝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D67858">
              <w:rPr>
                <w:rFonts w:eastAsia="宋体" w:hint="eastAsia"/>
                <w:szCs w:val="21"/>
              </w:rPr>
              <w:t>王爱琴李继文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1708EF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037B9D" w:rsidRDefault="00725BA4" w:rsidP="001708EF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1093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037B9D" w:rsidRDefault="00725BA4" w:rsidP="00863DC5">
            <w:pPr>
              <w:numPr>
                <w:ins w:id="22" w:author="zh" w:date="2013-12-04T22:05:00Z"/>
              </w:numPr>
              <w:spacing w:line="300" w:lineRule="exact"/>
              <w:rPr>
                <w:rFonts w:eastAsia="宋体"/>
                <w:szCs w:val="21"/>
              </w:rPr>
            </w:pPr>
            <w:r w:rsidRPr="00037B9D">
              <w:rPr>
                <w:rFonts w:eastAsia="宋体" w:hint="eastAsia"/>
                <w:szCs w:val="21"/>
              </w:rPr>
              <w:t xml:space="preserve">8. </w:t>
            </w:r>
            <w:r w:rsidRPr="00037B9D">
              <w:rPr>
                <w:rFonts w:eastAsia="宋体" w:hint="eastAsia"/>
                <w:szCs w:val="21"/>
              </w:rPr>
              <w:t>精密成形及模具</w:t>
            </w:r>
            <w:r w:rsidRPr="00037B9D">
              <w:rPr>
                <w:rFonts w:eastAsia="宋体"/>
                <w:szCs w:val="21"/>
              </w:rPr>
              <w:t>技术</w:t>
            </w:r>
          </w:p>
          <w:p w:rsidR="00725BA4" w:rsidRPr="00361F77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725BA4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8733D6">
              <w:rPr>
                <w:rFonts w:eastAsia="宋体" w:hint="eastAsia"/>
                <w:szCs w:val="21"/>
              </w:rPr>
              <w:t>陈拂晓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8733D6">
              <w:rPr>
                <w:rFonts w:eastAsia="宋体" w:hint="eastAsia"/>
                <w:szCs w:val="21"/>
              </w:rPr>
              <w:t>苏娟华陈学文</w:t>
            </w:r>
            <w:r w:rsidR="00435476">
              <w:rPr>
                <w:rFonts w:eastAsia="宋体" w:hint="eastAsia"/>
                <w:szCs w:val="21"/>
              </w:rPr>
              <w:t xml:space="preserve"> </w:t>
            </w:r>
            <w:r w:rsidRPr="008733D6">
              <w:rPr>
                <w:rFonts w:eastAsia="宋体" w:hint="eastAsia"/>
                <w:szCs w:val="21"/>
              </w:rPr>
              <w:t>郭俊卿</w:t>
            </w:r>
            <w:r>
              <w:rPr>
                <w:rFonts w:eastAsia="宋体" w:hint="eastAsia"/>
                <w:szCs w:val="21"/>
              </w:rPr>
              <w:t xml:space="preserve"> </w:t>
            </w:r>
          </w:p>
          <w:p w:rsidR="00725BA4" w:rsidRDefault="00725BA4" w:rsidP="00863DC5">
            <w:pPr>
              <w:spacing w:line="28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733D6">
              <w:rPr>
                <w:rFonts w:eastAsia="宋体" w:hint="eastAsia"/>
                <w:szCs w:val="21"/>
              </w:rPr>
              <w:t>尾</w:t>
            </w:r>
            <w:proofErr w:type="gramStart"/>
            <w:r w:rsidRPr="008733D6">
              <w:rPr>
                <w:rFonts w:eastAsia="宋体" w:hint="eastAsia"/>
                <w:szCs w:val="21"/>
              </w:rPr>
              <w:t>坂</w:t>
            </w:r>
            <w:proofErr w:type="gramEnd"/>
            <w:r w:rsidRPr="008733D6">
              <w:rPr>
                <w:rFonts w:eastAsia="宋体" w:hint="eastAsia"/>
                <w:szCs w:val="21"/>
              </w:rPr>
              <w:t>明義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037B9D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1093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037B9D" w:rsidRDefault="00725BA4" w:rsidP="00863DC5">
            <w:pPr>
              <w:numPr>
                <w:ins w:id="23" w:author="zh" w:date="2013-12-04T22:05:00Z"/>
              </w:numPr>
              <w:spacing w:line="300" w:lineRule="exact"/>
              <w:rPr>
                <w:rFonts w:eastAsia="宋体"/>
                <w:szCs w:val="21"/>
              </w:rPr>
            </w:pPr>
            <w:r w:rsidRPr="00037B9D">
              <w:rPr>
                <w:rFonts w:eastAsia="宋体" w:hint="eastAsia"/>
                <w:szCs w:val="21"/>
              </w:rPr>
              <w:t>9</w:t>
            </w:r>
            <w:r w:rsidRPr="00037B9D">
              <w:rPr>
                <w:rFonts w:eastAsia="宋体"/>
                <w:szCs w:val="21"/>
              </w:rPr>
              <w:t>.</w:t>
            </w:r>
            <w:r w:rsidRPr="00037B9D">
              <w:rPr>
                <w:rFonts w:eastAsia="宋体" w:hint="eastAsia"/>
                <w:szCs w:val="21"/>
              </w:rPr>
              <w:t>先进连接材料与技术</w:t>
            </w:r>
          </w:p>
          <w:p w:rsidR="00725BA4" w:rsidRPr="00361F77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725BA4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8733D6">
              <w:rPr>
                <w:rFonts w:eastAsia="宋体" w:hint="eastAsia"/>
                <w:szCs w:val="21"/>
              </w:rPr>
              <w:t>张柯柯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8733D6">
              <w:rPr>
                <w:rFonts w:eastAsia="宋体" w:hint="eastAsia"/>
                <w:szCs w:val="21"/>
              </w:rPr>
              <w:t>朱锦</w:t>
            </w:r>
            <w:proofErr w:type="gramStart"/>
            <w:r w:rsidRPr="008733D6">
              <w:rPr>
                <w:rFonts w:eastAsia="宋体" w:hint="eastAsia"/>
                <w:szCs w:val="21"/>
              </w:rPr>
              <w:t>洪闫焉服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8733D6">
              <w:rPr>
                <w:rFonts w:eastAsia="宋体" w:hint="eastAsia"/>
                <w:szCs w:val="21"/>
              </w:rPr>
              <w:t>张占领于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8733D6">
              <w:rPr>
                <w:rFonts w:eastAsia="宋体" w:hint="eastAsia"/>
                <w:szCs w:val="21"/>
              </w:rPr>
              <w:t>华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8733D6">
              <w:rPr>
                <w:rFonts w:eastAsia="宋体" w:hint="eastAsia"/>
                <w:szCs w:val="21"/>
              </w:rPr>
              <w:t>邱然锋</w:t>
            </w:r>
          </w:p>
          <w:p w:rsidR="00725BA4" w:rsidRPr="00926F78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8733D6">
              <w:rPr>
                <w:rFonts w:eastAsia="宋体" w:hint="eastAsia"/>
                <w:szCs w:val="21"/>
              </w:rPr>
              <w:t>尹丹青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037B9D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651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B73827" w:rsidRDefault="00725BA4" w:rsidP="008733D6">
            <w:pPr>
              <w:spacing w:line="400" w:lineRule="exact"/>
              <w:rPr>
                <w:rFonts w:eastAsia="宋体"/>
                <w:szCs w:val="21"/>
              </w:rPr>
            </w:pPr>
            <w:r w:rsidRPr="00B7045F">
              <w:rPr>
                <w:rFonts w:eastAsia="宋体"/>
                <w:szCs w:val="21"/>
              </w:rPr>
              <w:t>冶金工程</w:t>
            </w:r>
          </w:p>
          <w:p w:rsidR="00725BA4" w:rsidRPr="00B7045F" w:rsidRDefault="00725BA4" w:rsidP="008733D6">
            <w:pPr>
              <w:spacing w:line="400" w:lineRule="exact"/>
              <w:rPr>
                <w:rFonts w:eastAsia="宋体"/>
                <w:szCs w:val="21"/>
              </w:rPr>
            </w:pPr>
            <w:r w:rsidRPr="00B7045F">
              <w:rPr>
                <w:rFonts w:eastAsia="宋体"/>
                <w:szCs w:val="21"/>
              </w:rPr>
              <w:t>（</w:t>
            </w:r>
            <w:r w:rsidRPr="00B7045F">
              <w:rPr>
                <w:rFonts w:eastAsia="宋体"/>
                <w:szCs w:val="21"/>
              </w:rPr>
              <w:t>080600</w:t>
            </w:r>
            <w:r w:rsidRPr="00B7045F">
              <w:rPr>
                <w:rFonts w:eastAsia="宋体"/>
                <w:szCs w:val="21"/>
              </w:rPr>
              <w:t>）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25BA4" w:rsidRPr="00B7045F" w:rsidRDefault="00725BA4" w:rsidP="008733D6">
            <w:pPr>
              <w:spacing w:line="300" w:lineRule="exact"/>
              <w:ind w:left="180" w:hangingChars="100" w:hanging="180"/>
              <w:jc w:val="left"/>
              <w:rPr>
                <w:rFonts w:eastAsia="宋体"/>
                <w:szCs w:val="21"/>
              </w:rPr>
            </w:pPr>
          </w:p>
          <w:p w:rsidR="00725BA4" w:rsidRPr="00B912F0" w:rsidRDefault="00725BA4" w:rsidP="008733D6">
            <w:pPr>
              <w:spacing w:line="300" w:lineRule="exact"/>
              <w:ind w:left="180" w:hangingChars="100" w:hanging="180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725BA4" w:rsidRPr="00B912F0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1.</w:t>
            </w:r>
            <w:r w:rsidRPr="00B9764B">
              <w:rPr>
                <w:rFonts w:eastAsia="宋体" w:hint="eastAsia"/>
                <w:szCs w:val="21"/>
              </w:rPr>
              <w:t>先进耐磨钢铁材料设计</w:t>
            </w:r>
          </w:p>
        </w:tc>
        <w:tc>
          <w:tcPr>
            <w:tcW w:w="1417" w:type="dxa"/>
          </w:tcPr>
          <w:p w:rsidR="00725BA4" w:rsidRPr="00BC4502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9764B">
              <w:rPr>
                <w:rFonts w:eastAsia="宋体" w:hint="eastAsia"/>
                <w:szCs w:val="21"/>
              </w:rPr>
              <w:t>魏</w:t>
            </w:r>
            <w:proofErr w:type="gramStart"/>
            <w:r w:rsidRPr="00B9764B">
              <w:rPr>
                <w:rFonts w:eastAsia="宋体" w:hint="eastAsia"/>
                <w:szCs w:val="21"/>
              </w:rPr>
              <w:t>世</w:t>
            </w:r>
            <w:proofErr w:type="gramEnd"/>
            <w:r w:rsidRPr="00B9764B">
              <w:rPr>
                <w:rFonts w:eastAsia="宋体" w:hint="eastAsia"/>
                <w:szCs w:val="21"/>
              </w:rPr>
              <w:t>忠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B9764B">
              <w:rPr>
                <w:rFonts w:eastAsia="宋体" w:hint="eastAsia"/>
                <w:szCs w:val="21"/>
              </w:rPr>
              <w:t>徐流杰</w:t>
            </w:r>
            <w:proofErr w:type="gramEnd"/>
          </w:p>
        </w:tc>
        <w:tc>
          <w:tcPr>
            <w:tcW w:w="542" w:type="dxa"/>
            <w:vMerge w:val="restart"/>
          </w:tcPr>
          <w:p w:rsidR="00725BA4" w:rsidRPr="00B7045F" w:rsidRDefault="0043289A" w:rsidP="00C620F4">
            <w:pPr>
              <w:spacing w:line="300" w:lineRule="exact"/>
              <w:rPr>
                <w:rFonts w:eastAsia="宋体"/>
                <w:b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>6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301 </w:t>
            </w:r>
            <w:r w:rsidRPr="00B912F0">
              <w:rPr>
                <w:rFonts w:eastAsia="宋体" w:hint="eastAsia"/>
                <w:szCs w:val="21"/>
              </w:rPr>
              <w:t>数学一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 xml:space="preserve">918 </w:t>
            </w:r>
            <w:r w:rsidRPr="00B912F0">
              <w:rPr>
                <w:rFonts w:eastAsia="宋体" w:hint="eastAsia"/>
                <w:szCs w:val="21"/>
              </w:rPr>
              <w:t>冶金原理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 xml:space="preserve">919 </w:t>
            </w:r>
            <w:r w:rsidRPr="00B912F0">
              <w:rPr>
                <w:rFonts w:eastAsia="宋体" w:hint="eastAsia"/>
                <w:szCs w:val="21"/>
              </w:rPr>
              <w:t>冶金传输原理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 xml:space="preserve">869 </w:t>
            </w:r>
            <w:r w:rsidRPr="00B912F0">
              <w:rPr>
                <w:rFonts w:eastAsia="宋体" w:hint="eastAsia"/>
                <w:szCs w:val="21"/>
              </w:rPr>
              <w:t>化工原理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18"/>
              </w:rPr>
            </w:pPr>
          </w:p>
        </w:tc>
        <w:tc>
          <w:tcPr>
            <w:tcW w:w="1378" w:type="dxa"/>
            <w:vMerge w:val="restart"/>
          </w:tcPr>
          <w:p w:rsidR="00725BA4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  <w:p w:rsidR="00725BA4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  <w:p w:rsidR="00725BA4" w:rsidRPr="0043289A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43289A">
              <w:rPr>
                <w:rFonts w:eastAsia="宋体" w:hint="eastAsia"/>
                <w:b/>
                <w:szCs w:val="21"/>
              </w:rPr>
              <w:t>周老师：</w:t>
            </w:r>
            <w:r w:rsidRPr="0043289A">
              <w:rPr>
                <w:rFonts w:eastAsia="宋体" w:hint="eastAsia"/>
                <w:b/>
                <w:szCs w:val="21"/>
              </w:rPr>
              <w:t>0379-65627930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725BA4" w:rsidRPr="00435F9C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  <w:r w:rsidRPr="00435F9C">
              <w:rPr>
                <w:rFonts w:ascii="微软雅黑" w:eastAsia="微软雅黑" w:hAnsi="微软雅黑" w:cs="宋体" w:hint="eastAsia"/>
                <w:b/>
                <w:bCs/>
                <w:color w:val="2D2D2D"/>
                <w:kern w:val="0"/>
                <w:szCs w:val="21"/>
              </w:rPr>
              <w:t>复试科目名称：</w:t>
            </w:r>
          </w:p>
          <w:p w:rsidR="00725BA4" w:rsidRPr="00B912F0" w:rsidRDefault="00725BA4" w:rsidP="008733D6">
            <w:pPr>
              <w:numPr>
                <w:ilvl w:val="0"/>
                <w:numId w:val="1"/>
              </w:numPr>
              <w:tabs>
                <w:tab w:val="left" w:pos="225"/>
              </w:tabs>
              <w:spacing w:line="300" w:lineRule="exact"/>
              <w:ind w:left="132" w:hanging="145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有色冶金原理</w:t>
            </w:r>
          </w:p>
          <w:p w:rsidR="00725BA4" w:rsidRPr="00B912F0" w:rsidRDefault="00725BA4" w:rsidP="008733D6">
            <w:pPr>
              <w:numPr>
                <w:ilvl w:val="0"/>
                <w:numId w:val="1"/>
              </w:numPr>
              <w:tabs>
                <w:tab w:val="left" w:pos="176"/>
              </w:tabs>
              <w:spacing w:line="300" w:lineRule="exact"/>
              <w:ind w:left="169" w:hanging="182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钢铁冶金原理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①–②任选</w:t>
            </w:r>
            <w:r w:rsidRPr="00B912F0">
              <w:rPr>
                <w:rFonts w:eastAsia="宋体" w:hint="eastAsia"/>
                <w:szCs w:val="21"/>
              </w:rPr>
              <w:t>1</w:t>
            </w:r>
            <w:r w:rsidRPr="00B912F0">
              <w:rPr>
                <w:rFonts w:eastAsia="宋体" w:hint="eastAsia"/>
                <w:szCs w:val="21"/>
              </w:rPr>
              <w:t>门</w:t>
            </w:r>
          </w:p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25BA4" w:rsidRPr="00435F9C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  <w:r w:rsidRPr="00435F9C">
              <w:rPr>
                <w:rFonts w:ascii="微软雅黑" w:eastAsia="微软雅黑" w:hAnsi="微软雅黑" w:cs="宋体" w:hint="eastAsia"/>
                <w:b/>
                <w:bCs/>
                <w:color w:val="2D2D2D"/>
                <w:kern w:val="0"/>
                <w:szCs w:val="21"/>
              </w:rPr>
              <w:t>同等学力加试科目名称：</w:t>
            </w:r>
          </w:p>
          <w:p w:rsidR="00725BA4" w:rsidRPr="00B912F0" w:rsidRDefault="00725BA4" w:rsidP="008733D6">
            <w:pPr>
              <w:numPr>
                <w:ilvl w:val="0"/>
                <w:numId w:val="2"/>
              </w:numPr>
              <w:spacing w:line="300" w:lineRule="exact"/>
              <w:ind w:left="230" w:hanging="21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轻金属冶金学</w:t>
            </w:r>
          </w:p>
          <w:p w:rsidR="00725BA4" w:rsidRPr="00B912F0" w:rsidRDefault="00725BA4" w:rsidP="008733D6">
            <w:pPr>
              <w:numPr>
                <w:ilvl w:val="0"/>
                <w:numId w:val="2"/>
              </w:numPr>
              <w:spacing w:line="300" w:lineRule="exact"/>
              <w:ind w:left="230" w:hanging="21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重金属冶金学</w:t>
            </w:r>
          </w:p>
          <w:p w:rsidR="00725BA4" w:rsidRPr="00B912F0" w:rsidRDefault="00725BA4" w:rsidP="008733D6">
            <w:pPr>
              <w:numPr>
                <w:ilvl w:val="0"/>
                <w:numId w:val="2"/>
              </w:numPr>
              <w:spacing w:line="300" w:lineRule="exact"/>
              <w:ind w:left="230" w:hanging="21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金属材料学</w:t>
            </w:r>
          </w:p>
          <w:p w:rsidR="00725BA4" w:rsidRPr="00037B9D" w:rsidRDefault="00725BA4" w:rsidP="008733D6">
            <w:pPr>
              <w:widowControl/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③任选</w:t>
            </w:r>
            <w:r w:rsidRPr="00B912F0">
              <w:rPr>
                <w:rFonts w:eastAsia="宋体" w:hint="eastAsia"/>
                <w:szCs w:val="21"/>
              </w:rPr>
              <w:t>2</w:t>
            </w:r>
            <w:r w:rsidRPr="00B912F0">
              <w:rPr>
                <w:rFonts w:eastAsia="宋体" w:hint="eastAsia"/>
                <w:szCs w:val="21"/>
              </w:rPr>
              <w:t>门</w:t>
            </w:r>
          </w:p>
        </w:tc>
      </w:tr>
      <w:tr w:rsidR="00725BA4" w:rsidRPr="00B912F0" w:rsidTr="00463823">
        <w:trPr>
          <w:cantSplit/>
          <w:trHeight w:val="868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B912F0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2.</w:t>
            </w:r>
            <w:r w:rsidRPr="00B9764B">
              <w:rPr>
                <w:rFonts w:eastAsia="宋体" w:hint="eastAsia"/>
                <w:szCs w:val="21"/>
              </w:rPr>
              <w:t>洁净钢冶炼过程理论</w:t>
            </w:r>
            <w:r w:rsidRPr="00B9764B">
              <w:rPr>
                <w:rFonts w:eastAsia="宋体"/>
                <w:szCs w:val="21"/>
              </w:rPr>
              <w:t>与</w:t>
            </w:r>
            <w:r w:rsidRPr="00B9764B">
              <w:rPr>
                <w:rFonts w:eastAsia="宋体" w:hint="eastAsia"/>
                <w:szCs w:val="21"/>
              </w:rPr>
              <w:t>新技术</w:t>
            </w:r>
          </w:p>
        </w:tc>
        <w:tc>
          <w:tcPr>
            <w:tcW w:w="1417" w:type="dxa"/>
          </w:tcPr>
          <w:p w:rsidR="00725BA4" w:rsidRPr="00BC4502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C4502">
              <w:rPr>
                <w:rFonts w:eastAsia="宋体" w:hint="eastAsia"/>
                <w:szCs w:val="21"/>
              </w:rPr>
              <w:t>李继文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435F9C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669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B912F0" w:rsidRDefault="00725BA4" w:rsidP="00863DC5">
            <w:pPr>
              <w:spacing w:line="300" w:lineRule="exact"/>
              <w:rPr>
                <w:rFonts w:eastAsia="宋体"/>
                <w:szCs w:val="21"/>
              </w:rPr>
            </w:pPr>
            <w:r w:rsidRPr="00B7045F">
              <w:rPr>
                <w:rFonts w:eastAsia="宋体" w:hint="eastAsia"/>
                <w:szCs w:val="21"/>
              </w:rPr>
              <w:t>3.</w:t>
            </w:r>
            <w:r w:rsidRPr="00B9764B">
              <w:rPr>
                <w:rFonts w:eastAsia="宋体" w:hint="eastAsia"/>
                <w:szCs w:val="21"/>
              </w:rPr>
              <w:t>高纯金属提纯</w:t>
            </w:r>
          </w:p>
        </w:tc>
        <w:tc>
          <w:tcPr>
            <w:tcW w:w="1417" w:type="dxa"/>
          </w:tcPr>
          <w:p w:rsidR="00725BA4" w:rsidRPr="00BC4502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9764B">
              <w:rPr>
                <w:rFonts w:eastAsia="宋体" w:hint="eastAsia"/>
                <w:szCs w:val="21"/>
              </w:rPr>
              <w:t>王广欣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435F9C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834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B912F0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4.</w:t>
            </w:r>
            <w:r w:rsidRPr="00B9764B">
              <w:rPr>
                <w:rFonts w:eastAsia="宋体" w:hint="eastAsia"/>
                <w:szCs w:val="21"/>
              </w:rPr>
              <w:t>重金属冶金新工艺</w:t>
            </w:r>
          </w:p>
        </w:tc>
        <w:tc>
          <w:tcPr>
            <w:tcW w:w="1417" w:type="dxa"/>
          </w:tcPr>
          <w:p w:rsidR="00725BA4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9764B">
              <w:rPr>
                <w:rFonts w:eastAsia="宋体" w:hint="eastAsia"/>
                <w:szCs w:val="21"/>
              </w:rPr>
              <w:t>魏</w:t>
            </w:r>
            <w:proofErr w:type="gramStart"/>
            <w:r w:rsidRPr="00B9764B">
              <w:rPr>
                <w:rFonts w:eastAsia="宋体" w:hint="eastAsia"/>
                <w:szCs w:val="21"/>
              </w:rPr>
              <w:t>世</w:t>
            </w:r>
            <w:proofErr w:type="gramEnd"/>
            <w:r w:rsidRPr="00B9764B">
              <w:rPr>
                <w:rFonts w:eastAsia="宋体" w:hint="eastAsia"/>
                <w:szCs w:val="21"/>
              </w:rPr>
              <w:t>忠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B9764B">
              <w:rPr>
                <w:rFonts w:eastAsia="宋体" w:hint="eastAsia"/>
                <w:szCs w:val="21"/>
              </w:rPr>
              <w:t>李继文</w:t>
            </w:r>
            <w:proofErr w:type="gramStart"/>
            <w:r w:rsidRPr="00B9764B">
              <w:rPr>
                <w:rFonts w:eastAsia="宋体" w:hint="eastAsia"/>
                <w:szCs w:val="21"/>
              </w:rPr>
              <w:t>徐流杰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B9764B">
              <w:rPr>
                <w:rFonts w:eastAsia="宋体" w:hint="eastAsia"/>
                <w:szCs w:val="21"/>
              </w:rPr>
              <w:t>王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B9764B">
              <w:rPr>
                <w:rFonts w:eastAsia="宋体" w:hint="eastAsia"/>
                <w:szCs w:val="21"/>
              </w:rPr>
              <w:t>维</w:t>
            </w:r>
          </w:p>
          <w:p w:rsidR="00725BA4" w:rsidRPr="00B9764B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9764B">
              <w:rPr>
                <w:rFonts w:eastAsia="宋体" w:hint="eastAsia"/>
                <w:szCs w:val="21"/>
              </w:rPr>
              <w:t>潘昆明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B9764B">
              <w:rPr>
                <w:rFonts w:eastAsia="宋体" w:hint="eastAsia"/>
                <w:szCs w:val="21"/>
              </w:rPr>
              <w:t>刘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B9764B">
              <w:rPr>
                <w:rFonts w:eastAsia="宋体" w:hint="eastAsia"/>
                <w:szCs w:val="21"/>
              </w:rPr>
              <w:t>伟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8733D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435F9C" w:rsidRDefault="00725BA4" w:rsidP="008733D6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1091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B9764B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B9764B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9764B">
              <w:rPr>
                <w:rFonts w:eastAsia="宋体" w:hint="eastAsia"/>
                <w:szCs w:val="21"/>
              </w:rPr>
              <w:t>5</w:t>
            </w:r>
            <w:r>
              <w:rPr>
                <w:rFonts w:eastAsia="宋体"/>
                <w:szCs w:val="21"/>
              </w:rPr>
              <w:t>.</w:t>
            </w:r>
            <w:r w:rsidRPr="00B9764B">
              <w:rPr>
                <w:rFonts w:eastAsia="宋体" w:hint="eastAsia"/>
                <w:szCs w:val="21"/>
              </w:rPr>
              <w:t>高温难熔金属冶金及深加工技术</w:t>
            </w:r>
          </w:p>
        </w:tc>
        <w:tc>
          <w:tcPr>
            <w:tcW w:w="1417" w:type="dxa"/>
          </w:tcPr>
          <w:p w:rsidR="00725BA4" w:rsidRPr="00B9764B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9764B">
              <w:rPr>
                <w:rFonts w:eastAsia="宋体" w:hint="eastAsia"/>
                <w:szCs w:val="21"/>
              </w:rPr>
              <w:t>刘伟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B9764B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B9764B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435F9C" w:rsidRDefault="00725BA4" w:rsidP="00B9764B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725BA4" w:rsidRPr="00B912F0" w:rsidTr="00463823">
        <w:trPr>
          <w:cantSplit/>
          <w:trHeight w:val="1091"/>
          <w:jc w:val="center"/>
        </w:trPr>
        <w:tc>
          <w:tcPr>
            <w:tcW w:w="1233" w:type="dxa"/>
            <w:vMerge/>
            <w:shd w:val="clear" w:color="auto" w:fill="auto"/>
          </w:tcPr>
          <w:p w:rsidR="00725BA4" w:rsidRPr="00B912F0" w:rsidRDefault="00725BA4" w:rsidP="00B9764B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25BA4" w:rsidRPr="00B9764B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9764B">
              <w:rPr>
                <w:rFonts w:eastAsia="宋体" w:hint="eastAsia"/>
                <w:szCs w:val="21"/>
              </w:rPr>
              <w:t>6</w:t>
            </w:r>
            <w:r>
              <w:rPr>
                <w:rFonts w:eastAsia="宋体"/>
                <w:szCs w:val="21"/>
              </w:rPr>
              <w:t>.</w:t>
            </w:r>
            <w:r w:rsidRPr="00B9764B">
              <w:rPr>
                <w:rFonts w:eastAsia="宋体" w:hint="eastAsia"/>
                <w:szCs w:val="21"/>
              </w:rPr>
              <w:t>冶金资源综合利用与绿色冶金功能材料</w:t>
            </w:r>
          </w:p>
        </w:tc>
        <w:tc>
          <w:tcPr>
            <w:tcW w:w="1417" w:type="dxa"/>
          </w:tcPr>
          <w:p w:rsidR="00725BA4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9764B">
              <w:rPr>
                <w:rFonts w:eastAsia="宋体" w:hint="eastAsia"/>
                <w:szCs w:val="21"/>
              </w:rPr>
              <w:t>李继文</w:t>
            </w:r>
            <w:r>
              <w:rPr>
                <w:rFonts w:eastAsia="宋体" w:hint="eastAsia"/>
                <w:szCs w:val="21"/>
              </w:rPr>
              <w:t xml:space="preserve"> </w:t>
            </w:r>
          </w:p>
          <w:p w:rsidR="00725BA4" w:rsidRPr="00B9764B" w:rsidRDefault="00725BA4" w:rsidP="00863DC5">
            <w:pPr>
              <w:spacing w:line="280" w:lineRule="exact"/>
              <w:rPr>
                <w:rFonts w:eastAsia="宋体"/>
                <w:szCs w:val="21"/>
              </w:rPr>
            </w:pPr>
            <w:r w:rsidRPr="00B9764B">
              <w:rPr>
                <w:rFonts w:eastAsia="宋体" w:hint="eastAsia"/>
                <w:szCs w:val="21"/>
              </w:rPr>
              <w:t>李锋军</w:t>
            </w:r>
          </w:p>
        </w:tc>
        <w:tc>
          <w:tcPr>
            <w:tcW w:w="542" w:type="dxa"/>
            <w:vMerge/>
          </w:tcPr>
          <w:p w:rsidR="00725BA4" w:rsidRDefault="00725BA4" w:rsidP="00863DC5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25BA4" w:rsidRPr="00B912F0" w:rsidRDefault="00725BA4" w:rsidP="00B9764B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25BA4" w:rsidRDefault="00725BA4" w:rsidP="00B9764B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25BA4" w:rsidRPr="00435F9C" w:rsidRDefault="00725BA4" w:rsidP="00B9764B">
            <w:pPr>
              <w:spacing w:line="300" w:lineRule="exact"/>
              <w:jc w:val="left"/>
              <w:rPr>
                <w:rFonts w:ascii="微软雅黑" w:eastAsia="微软雅黑" w:hAnsi="微软雅黑" w:cs="宋体"/>
                <w:b/>
                <w:bCs/>
                <w:color w:val="2D2D2D"/>
                <w:kern w:val="0"/>
                <w:szCs w:val="21"/>
              </w:rPr>
            </w:pPr>
          </w:p>
        </w:tc>
      </w:tr>
      <w:tr w:rsidR="00C04962" w:rsidRPr="00B912F0" w:rsidTr="00463823">
        <w:trPr>
          <w:cantSplit/>
          <w:trHeight w:val="1218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C04962" w:rsidRPr="00D216ED" w:rsidRDefault="00C04962" w:rsidP="007E1D87">
            <w:pPr>
              <w:spacing w:line="300" w:lineRule="exact"/>
              <w:jc w:val="left"/>
              <w:rPr>
                <w:rStyle w:val="4Char"/>
                <w:color w:val="auto"/>
              </w:rPr>
            </w:pPr>
            <w:r w:rsidRPr="00D216ED">
              <w:rPr>
                <w:rStyle w:val="4Char"/>
                <w:rFonts w:hint="eastAsia"/>
                <w:color w:val="auto"/>
              </w:rPr>
              <w:lastRenderedPageBreak/>
              <w:t>院（系）代码及名称：</w:t>
            </w:r>
          </w:p>
          <w:p w:rsidR="00C04962" w:rsidRPr="00D216ED" w:rsidRDefault="00C04962" w:rsidP="007E1D87">
            <w:pPr>
              <w:pStyle w:val="33"/>
              <w:spacing w:line="400" w:lineRule="exact"/>
              <w:rPr>
                <w:rStyle w:val="4Char"/>
                <w:b w:val="0"/>
                <w:color w:val="auto"/>
              </w:rPr>
            </w:pPr>
            <w:bookmarkStart w:id="24" w:name="_Toc494093063"/>
            <w:r w:rsidRPr="00D216ED">
              <w:rPr>
                <w:rStyle w:val="4Char"/>
                <w:rFonts w:hint="eastAsia"/>
                <w:b w:val="0"/>
                <w:color w:val="auto"/>
              </w:rPr>
              <w:t>003</w:t>
            </w:r>
            <w:bookmarkEnd w:id="24"/>
            <w:r>
              <w:rPr>
                <w:rStyle w:val="4Char"/>
                <w:rFonts w:hint="eastAsia"/>
                <w:b w:val="0"/>
                <w:color w:val="auto"/>
              </w:rPr>
              <w:t>车辆与交通工程学院</w:t>
            </w:r>
          </w:p>
          <w:p w:rsidR="00C04962" w:rsidRPr="00D216ED" w:rsidRDefault="00C04962" w:rsidP="007E1D87">
            <w:pPr>
              <w:spacing w:line="300" w:lineRule="exact"/>
              <w:jc w:val="left"/>
              <w:rPr>
                <w:rStyle w:val="4Char"/>
                <w:color w:val="auto"/>
              </w:rPr>
            </w:pPr>
          </w:p>
          <w:p w:rsidR="00C04962" w:rsidRPr="00D216ED" w:rsidRDefault="00C04962" w:rsidP="007E1D87">
            <w:pPr>
              <w:spacing w:line="300" w:lineRule="exact"/>
              <w:jc w:val="left"/>
              <w:rPr>
                <w:rStyle w:val="4Char"/>
                <w:color w:val="auto"/>
              </w:rPr>
            </w:pPr>
            <w:r w:rsidRPr="00D216ED">
              <w:rPr>
                <w:rStyle w:val="4Char"/>
                <w:rFonts w:hint="eastAsia"/>
                <w:color w:val="auto"/>
              </w:rPr>
              <w:t>学科专业名称及代码：</w:t>
            </w:r>
          </w:p>
          <w:p w:rsidR="00C04962" w:rsidRDefault="00C04962" w:rsidP="007E1D87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25" w:name="_Toc494093064"/>
            <w:r w:rsidRPr="00B912F0">
              <w:rPr>
                <w:rStyle w:val="4Char"/>
                <w:rFonts w:hint="eastAsia"/>
                <w:b w:val="0"/>
                <w:color w:val="auto"/>
              </w:rPr>
              <w:t>机械</w:t>
            </w:r>
            <w:r w:rsidRPr="00B912F0">
              <w:rPr>
                <w:rStyle w:val="4Char"/>
                <w:b w:val="0"/>
                <w:color w:val="auto"/>
              </w:rPr>
              <w:t>工程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080200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25"/>
          </w:p>
          <w:p w:rsidR="00C04962" w:rsidRPr="00D216ED" w:rsidRDefault="00C04962" w:rsidP="007E1D87">
            <w:pPr>
              <w:spacing w:line="300" w:lineRule="exact"/>
              <w:jc w:val="left"/>
              <w:rPr>
                <w:rStyle w:val="4Char"/>
                <w:color w:val="auto"/>
              </w:rPr>
            </w:pPr>
          </w:p>
        </w:tc>
        <w:tc>
          <w:tcPr>
            <w:tcW w:w="1023" w:type="dxa"/>
          </w:tcPr>
          <w:p w:rsidR="00C04962" w:rsidRPr="007E1D87" w:rsidRDefault="00C04962" w:rsidP="00161076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1.</w:t>
            </w:r>
            <w:r w:rsidRPr="003206F3">
              <w:rPr>
                <w:rFonts w:eastAsia="楷体" w:hint="eastAsia"/>
                <w:bCs/>
                <w:color w:val="FF0000"/>
                <w:sz w:val="24"/>
              </w:rPr>
              <w:t xml:space="preserve"> </w:t>
            </w:r>
            <w:r w:rsidRPr="003206F3">
              <w:rPr>
                <w:rFonts w:eastAsia="宋体" w:hint="eastAsia"/>
                <w:bCs/>
                <w:szCs w:val="21"/>
              </w:rPr>
              <w:t>车辆新型传动理论与控制技术</w:t>
            </w:r>
          </w:p>
        </w:tc>
        <w:tc>
          <w:tcPr>
            <w:tcW w:w="1417" w:type="dxa"/>
          </w:tcPr>
          <w:p w:rsidR="00C04962" w:rsidRPr="007E1D87" w:rsidRDefault="00C04962" w:rsidP="003206F3">
            <w:pPr>
              <w:spacing w:line="280" w:lineRule="exact"/>
              <w:rPr>
                <w:rFonts w:eastAsia="宋体"/>
                <w:szCs w:val="21"/>
              </w:rPr>
            </w:pPr>
            <w:r w:rsidRPr="007E1D87">
              <w:rPr>
                <w:rFonts w:eastAsia="宋体" w:hint="eastAsia"/>
                <w:szCs w:val="21"/>
              </w:rPr>
              <w:t>徐立友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>
              <w:rPr>
                <w:rFonts w:eastAsia="宋体" w:hint="eastAsia"/>
                <w:szCs w:val="21"/>
              </w:rPr>
              <w:t>曹付义周</w:t>
            </w:r>
            <w:proofErr w:type="gramEnd"/>
            <w:r>
              <w:rPr>
                <w:rFonts w:eastAsia="宋体" w:hint="eastAsia"/>
                <w:szCs w:val="21"/>
              </w:rPr>
              <w:t>志刚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7E1D87">
              <w:rPr>
                <w:rFonts w:eastAsia="宋体" w:hint="eastAsia"/>
                <w:szCs w:val="21"/>
              </w:rPr>
              <w:t>赵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</w:t>
            </w:r>
            <w:r w:rsidRPr="007E1D87">
              <w:rPr>
                <w:rFonts w:eastAsia="宋体" w:hint="eastAsia"/>
                <w:szCs w:val="21"/>
              </w:rPr>
              <w:t>伟</w:t>
            </w:r>
          </w:p>
        </w:tc>
        <w:tc>
          <w:tcPr>
            <w:tcW w:w="542" w:type="dxa"/>
            <w:vMerge w:val="restart"/>
          </w:tcPr>
          <w:p w:rsidR="00C04962" w:rsidRPr="00CA4C40" w:rsidRDefault="00C04962" w:rsidP="00801EAA">
            <w:pPr>
              <w:spacing w:line="300" w:lineRule="exact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12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301</w:t>
            </w:r>
            <w:r w:rsidRPr="00B912F0">
              <w:rPr>
                <w:rFonts w:eastAsia="宋体" w:hint="eastAsia"/>
                <w:szCs w:val="21"/>
              </w:rPr>
              <w:t>数学一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816 </w:t>
            </w:r>
            <w:r w:rsidRPr="00B912F0">
              <w:rPr>
                <w:rFonts w:eastAsia="宋体" w:hint="eastAsia"/>
                <w:szCs w:val="21"/>
              </w:rPr>
              <w:t>汽车设计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817 </w:t>
            </w:r>
            <w:r w:rsidRPr="00B912F0">
              <w:rPr>
                <w:rFonts w:eastAsia="宋体" w:hint="eastAsia"/>
                <w:szCs w:val="21"/>
              </w:rPr>
              <w:t>汽车理论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>938 </w:t>
            </w:r>
            <w:r w:rsidRPr="00B912F0">
              <w:rPr>
                <w:rFonts w:eastAsia="宋体" w:hint="eastAsia"/>
                <w:szCs w:val="21"/>
              </w:rPr>
              <w:t>车辆新技术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</w:tc>
        <w:tc>
          <w:tcPr>
            <w:tcW w:w="1378" w:type="dxa"/>
            <w:vMerge w:val="restart"/>
          </w:tcPr>
          <w:p w:rsidR="00C04962" w:rsidRDefault="00C04962" w:rsidP="007E1D87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C04962" w:rsidRPr="00FF58F1" w:rsidRDefault="00C04962" w:rsidP="00FF58F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FF58F1">
              <w:rPr>
                <w:rFonts w:eastAsia="宋体" w:hint="eastAsia"/>
                <w:b/>
                <w:szCs w:val="21"/>
              </w:rPr>
              <w:t>闫老师</w:t>
            </w:r>
          </w:p>
          <w:p w:rsidR="00C04962" w:rsidRPr="00B912F0" w:rsidRDefault="00C04962" w:rsidP="00FF58F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379-64231480</w:t>
            </w:r>
          </w:p>
          <w:p w:rsidR="00C04962" w:rsidRPr="00B912F0" w:rsidRDefault="00C04962" w:rsidP="00FF58F1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C04962" w:rsidRPr="00212B0A" w:rsidRDefault="00C04962" w:rsidP="00212B0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2B0A">
              <w:rPr>
                <w:rFonts w:eastAsia="宋体" w:hint="eastAsia"/>
                <w:b/>
                <w:bCs/>
                <w:szCs w:val="21"/>
              </w:rPr>
              <w:t>复试科目名称：</w:t>
            </w:r>
          </w:p>
          <w:p w:rsidR="00C04962" w:rsidRPr="00212B0A" w:rsidRDefault="00C04962" w:rsidP="00212B0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2B0A">
              <w:rPr>
                <w:rFonts w:eastAsia="宋体" w:hint="eastAsia"/>
                <w:szCs w:val="21"/>
              </w:rPr>
              <w:t>①</w:t>
            </w:r>
            <w:r w:rsidRPr="00212B0A">
              <w:rPr>
                <w:rFonts w:eastAsia="宋体" w:hint="eastAsia"/>
                <w:szCs w:val="21"/>
              </w:rPr>
              <w:t>816</w:t>
            </w:r>
            <w:r w:rsidRPr="00212B0A">
              <w:rPr>
                <w:rFonts w:eastAsia="宋体" w:hint="eastAsia"/>
                <w:szCs w:val="21"/>
              </w:rPr>
              <w:t>汽车设计</w:t>
            </w:r>
          </w:p>
          <w:p w:rsidR="00C04962" w:rsidRPr="00212B0A" w:rsidRDefault="00C04962" w:rsidP="00212B0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2B0A">
              <w:rPr>
                <w:rFonts w:eastAsia="宋体" w:hint="eastAsia"/>
                <w:szCs w:val="21"/>
              </w:rPr>
              <w:t>②</w:t>
            </w:r>
            <w:r w:rsidRPr="00212B0A">
              <w:rPr>
                <w:rFonts w:eastAsia="宋体" w:hint="eastAsia"/>
                <w:szCs w:val="21"/>
              </w:rPr>
              <w:t>817</w:t>
            </w:r>
            <w:r w:rsidRPr="00212B0A">
              <w:rPr>
                <w:rFonts w:eastAsia="宋体" w:hint="eastAsia"/>
                <w:szCs w:val="21"/>
              </w:rPr>
              <w:t>汽车理论</w:t>
            </w:r>
          </w:p>
          <w:p w:rsidR="00C04962" w:rsidRPr="00212B0A" w:rsidRDefault="00C04962" w:rsidP="00212B0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2B0A">
              <w:rPr>
                <w:rFonts w:eastAsia="宋体" w:hint="eastAsia"/>
                <w:szCs w:val="21"/>
              </w:rPr>
              <w:t>③</w:t>
            </w:r>
            <w:r w:rsidRPr="00212B0A">
              <w:rPr>
                <w:rFonts w:eastAsia="宋体" w:hint="eastAsia"/>
                <w:szCs w:val="21"/>
              </w:rPr>
              <w:t>938</w:t>
            </w:r>
            <w:r w:rsidRPr="00212B0A">
              <w:rPr>
                <w:rFonts w:eastAsia="宋体" w:hint="eastAsia"/>
                <w:szCs w:val="21"/>
              </w:rPr>
              <w:t>车辆新技术</w:t>
            </w:r>
          </w:p>
          <w:p w:rsidR="00C04962" w:rsidRPr="00212B0A" w:rsidRDefault="00C04962" w:rsidP="00212B0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2B0A">
              <w:rPr>
                <w:rFonts w:eastAsia="宋体" w:hint="eastAsia"/>
                <w:szCs w:val="21"/>
              </w:rPr>
              <w:t>以上科目任选</w:t>
            </w:r>
            <w:r w:rsidRPr="00212B0A">
              <w:rPr>
                <w:rFonts w:eastAsia="宋体" w:hint="eastAsia"/>
                <w:szCs w:val="21"/>
              </w:rPr>
              <w:t>1</w:t>
            </w:r>
            <w:r w:rsidRPr="00212B0A">
              <w:rPr>
                <w:rFonts w:eastAsia="宋体" w:hint="eastAsia"/>
                <w:szCs w:val="21"/>
              </w:rPr>
              <w:t>门初试未选科目。</w:t>
            </w:r>
          </w:p>
          <w:p w:rsidR="00C04962" w:rsidRPr="00212B0A" w:rsidRDefault="00C04962" w:rsidP="00212B0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2B0A">
              <w:rPr>
                <w:rFonts w:eastAsia="宋体" w:hint="eastAsia"/>
                <w:b/>
                <w:bCs/>
                <w:szCs w:val="21"/>
              </w:rPr>
              <w:t>同等学力加试科目名称：</w:t>
            </w:r>
          </w:p>
          <w:p w:rsidR="00C04962" w:rsidRPr="00212B0A" w:rsidRDefault="00C04962" w:rsidP="00212B0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2B0A">
              <w:rPr>
                <w:rFonts w:eastAsia="宋体" w:hint="eastAsia"/>
                <w:szCs w:val="21"/>
              </w:rPr>
              <w:t>①机械设计</w:t>
            </w:r>
          </w:p>
          <w:p w:rsidR="00C04962" w:rsidRPr="00B912F0" w:rsidRDefault="00C04962" w:rsidP="00212B0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2B0A">
              <w:rPr>
                <w:rFonts w:eastAsia="宋体" w:hint="eastAsia"/>
                <w:szCs w:val="21"/>
              </w:rPr>
              <w:t>②车辆构造（底盘部分</w:t>
            </w:r>
          </w:p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C04962" w:rsidRPr="00B912F0" w:rsidTr="00463823">
        <w:trPr>
          <w:cantSplit/>
          <w:trHeight w:val="696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7E1D87" w:rsidRDefault="00C04962" w:rsidP="00161076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2.</w:t>
            </w:r>
            <w:r w:rsidRPr="003206F3">
              <w:rPr>
                <w:rFonts w:eastAsia="楷体" w:hint="eastAsia"/>
                <w:bCs/>
                <w:color w:val="FF0000"/>
                <w:sz w:val="24"/>
              </w:rPr>
              <w:t xml:space="preserve"> </w:t>
            </w:r>
            <w:r w:rsidRPr="003206F3">
              <w:rPr>
                <w:rFonts w:eastAsia="宋体" w:hint="eastAsia"/>
                <w:bCs/>
                <w:szCs w:val="21"/>
              </w:rPr>
              <w:t>电动车辆技术</w:t>
            </w:r>
          </w:p>
        </w:tc>
        <w:tc>
          <w:tcPr>
            <w:tcW w:w="1417" w:type="dxa"/>
          </w:tcPr>
          <w:p w:rsidR="00C04962" w:rsidRDefault="00C04962" w:rsidP="009635E8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徐立友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 w:hint="eastAsia"/>
                <w:szCs w:val="21"/>
              </w:rPr>
              <w:t>郭志军周志刚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 w:hint="eastAsia"/>
                <w:szCs w:val="21"/>
              </w:rPr>
              <w:t>高建平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>
              <w:rPr>
                <w:rFonts w:eastAsia="宋体" w:hint="eastAsia"/>
                <w:szCs w:val="21"/>
              </w:rPr>
              <w:t>高爱云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7E1D87">
              <w:rPr>
                <w:rFonts w:eastAsia="宋体" w:hint="eastAsia"/>
                <w:szCs w:val="21"/>
              </w:rPr>
              <w:t>程广伟</w:t>
            </w:r>
            <w:proofErr w:type="gramEnd"/>
          </w:p>
          <w:p w:rsidR="00C04962" w:rsidRPr="007E1D87" w:rsidRDefault="00C04962" w:rsidP="009635E8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 </w:t>
            </w:r>
          </w:p>
        </w:tc>
        <w:tc>
          <w:tcPr>
            <w:tcW w:w="542" w:type="dxa"/>
            <w:vMerge/>
          </w:tcPr>
          <w:p w:rsidR="00C04962" w:rsidRDefault="00C04962" w:rsidP="007E1D87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Default="00C04962" w:rsidP="00FF58F1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7E1D87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4962" w:rsidRPr="00B912F0" w:rsidTr="00463823">
        <w:trPr>
          <w:cantSplit/>
          <w:trHeight w:val="696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B912F0" w:rsidRDefault="00C04962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7E1D87" w:rsidRDefault="00C04962" w:rsidP="009635E8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3.</w:t>
            </w:r>
            <w:r w:rsidRPr="009635E8">
              <w:rPr>
                <w:rFonts w:eastAsia="楷体" w:hint="eastAsia"/>
                <w:bCs/>
                <w:color w:val="FF0000"/>
                <w:sz w:val="24"/>
              </w:rPr>
              <w:t xml:space="preserve"> </w:t>
            </w:r>
            <w:r w:rsidRPr="009635E8">
              <w:rPr>
                <w:rFonts w:eastAsia="宋体" w:hint="eastAsia"/>
                <w:bCs/>
                <w:szCs w:val="21"/>
              </w:rPr>
              <w:t>车辆现代设计技术</w:t>
            </w:r>
          </w:p>
        </w:tc>
        <w:tc>
          <w:tcPr>
            <w:tcW w:w="1417" w:type="dxa"/>
          </w:tcPr>
          <w:p w:rsidR="00376B29" w:rsidRDefault="00C04962" w:rsidP="009635E8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谢金法</w:t>
            </w:r>
            <w:r w:rsidRPr="007E1D87">
              <w:rPr>
                <w:rFonts w:eastAsia="宋体" w:hint="eastAsia"/>
                <w:szCs w:val="21"/>
              </w:rPr>
              <w:t>马</w:t>
            </w:r>
            <w:proofErr w:type="gramStart"/>
            <w:r w:rsidRPr="007E1D87">
              <w:rPr>
                <w:rFonts w:eastAsia="宋体" w:hint="eastAsia"/>
                <w:szCs w:val="21"/>
              </w:rPr>
              <w:t>心坦</w:t>
            </w:r>
            <w:r w:rsidRPr="009635E8">
              <w:rPr>
                <w:rFonts w:eastAsia="宋体" w:hint="eastAsia"/>
                <w:bCs/>
                <w:szCs w:val="21"/>
              </w:rPr>
              <w:t>徐锐良</w:t>
            </w:r>
            <w:proofErr w:type="gramEnd"/>
            <w:r>
              <w:rPr>
                <w:rFonts w:eastAsia="宋体" w:hint="eastAsia"/>
                <w:bCs/>
                <w:szCs w:val="21"/>
              </w:rPr>
              <w:t xml:space="preserve"> </w:t>
            </w:r>
            <w:r>
              <w:rPr>
                <w:rFonts w:eastAsia="宋体" w:hint="eastAsia"/>
                <w:szCs w:val="21"/>
              </w:rPr>
              <w:t>曹艳玲</w:t>
            </w:r>
          </w:p>
          <w:p w:rsidR="00C04962" w:rsidRPr="007E1D87" w:rsidRDefault="00376B29" w:rsidP="009635E8">
            <w:pPr>
              <w:spacing w:line="280" w:lineRule="exact"/>
              <w:rPr>
                <w:rFonts w:eastAsia="宋体"/>
                <w:szCs w:val="21"/>
              </w:rPr>
            </w:pPr>
            <w:r w:rsidRPr="00376B29">
              <w:rPr>
                <w:rFonts w:eastAsia="宋体" w:hint="eastAsia"/>
                <w:szCs w:val="21"/>
              </w:rPr>
              <w:t>高春艳</w:t>
            </w:r>
            <w:r w:rsidR="00C04962">
              <w:rPr>
                <w:rFonts w:eastAsia="宋体" w:hint="eastAsia"/>
                <w:szCs w:val="21"/>
              </w:rPr>
              <w:t xml:space="preserve"> </w:t>
            </w:r>
          </w:p>
        </w:tc>
        <w:tc>
          <w:tcPr>
            <w:tcW w:w="542" w:type="dxa"/>
            <w:vMerge/>
          </w:tcPr>
          <w:p w:rsidR="00C04962" w:rsidRDefault="00C04962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Default="00C04962" w:rsidP="00FF58F1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4962" w:rsidRPr="00B912F0" w:rsidTr="00463823">
        <w:trPr>
          <w:cantSplit/>
          <w:trHeight w:val="976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B912F0" w:rsidRDefault="00C04962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7E1D87" w:rsidRDefault="00C04962" w:rsidP="009635E8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4.</w:t>
            </w:r>
            <w:r w:rsidRPr="009635E8">
              <w:rPr>
                <w:rFonts w:eastAsia="楷体" w:hint="eastAsia"/>
                <w:bCs/>
                <w:color w:val="FF0000"/>
                <w:sz w:val="24"/>
              </w:rPr>
              <w:t xml:space="preserve"> </w:t>
            </w:r>
            <w:r w:rsidRPr="009635E8">
              <w:rPr>
                <w:rFonts w:eastAsia="宋体" w:hint="eastAsia"/>
                <w:bCs/>
                <w:szCs w:val="21"/>
              </w:rPr>
              <w:t>车辆系统测试与控制技术</w:t>
            </w:r>
          </w:p>
        </w:tc>
        <w:tc>
          <w:tcPr>
            <w:tcW w:w="1417" w:type="dxa"/>
          </w:tcPr>
          <w:p w:rsidR="00C04962" w:rsidRPr="007E1D87" w:rsidRDefault="00C04962" w:rsidP="009635E8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李忠利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7E1D87">
              <w:rPr>
                <w:rFonts w:eastAsia="宋体" w:hint="eastAsia"/>
                <w:szCs w:val="21"/>
              </w:rPr>
              <w:t>郭志军</w:t>
            </w:r>
          </w:p>
        </w:tc>
        <w:tc>
          <w:tcPr>
            <w:tcW w:w="542" w:type="dxa"/>
            <w:vMerge/>
          </w:tcPr>
          <w:p w:rsidR="00C04962" w:rsidRDefault="00C04962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Default="00C04962" w:rsidP="00FF58F1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4962" w:rsidRPr="00B912F0" w:rsidTr="00463823">
        <w:trPr>
          <w:cantSplit/>
          <w:trHeight w:val="998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Cs/>
                <w:szCs w:val="21"/>
              </w:rPr>
            </w:pPr>
            <w:bookmarkStart w:id="26" w:name="_Toc494093065"/>
            <w:r w:rsidRPr="00B912F0">
              <w:rPr>
                <w:rStyle w:val="4Char"/>
                <w:rFonts w:hint="eastAsia"/>
                <w:b w:val="0"/>
                <w:color w:val="auto"/>
              </w:rPr>
              <w:t>动力工程及工程热物理（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0807</w:t>
            </w:r>
            <w:r w:rsidRPr="00B912F0">
              <w:rPr>
                <w:rStyle w:val="4Char"/>
                <w:b w:val="0"/>
                <w:color w:val="auto"/>
              </w:rPr>
              <w:t>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26"/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>
              <w:rPr>
                <w:rFonts w:eastAsia="宋体"/>
                <w:bCs/>
                <w:szCs w:val="21"/>
              </w:rPr>
              <w:t>1.</w:t>
            </w:r>
            <w:r w:rsidRPr="0066762D">
              <w:rPr>
                <w:rFonts w:eastAsia="宋体" w:hint="eastAsia"/>
                <w:bCs/>
                <w:szCs w:val="21"/>
              </w:rPr>
              <w:t>动力机械清洁燃烧及排放控制</w:t>
            </w:r>
          </w:p>
        </w:tc>
        <w:tc>
          <w:tcPr>
            <w:tcW w:w="1417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 w:rsidRPr="0066762D">
              <w:rPr>
                <w:rFonts w:eastAsia="宋体" w:hint="eastAsia"/>
                <w:bCs/>
                <w:szCs w:val="21"/>
              </w:rPr>
              <w:t>徐斌、马志豪、杜慧勇、李民</w:t>
            </w:r>
          </w:p>
        </w:tc>
        <w:tc>
          <w:tcPr>
            <w:tcW w:w="542" w:type="dxa"/>
            <w:vMerge w:val="restart"/>
          </w:tcPr>
          <w:p w:rsidR="00C04962" w:rsidRPr="00733A6F" w:rsidRDefault="00C04962" w:rsidP="0066762D">
            <w:pPr>
              <w:spacing w:line="300" w:lineRule="exact"/>
              <w:rPr>
                <w:rFonts w:eastAsia="楷体"/>
                <w:bCs/>
                <w:sz w:val="24"/>
              </w:rPr>
            </w:pPr>
            <w:r>
              <w:rPr>
                <w:rFonts w:eastAsia="宋体"/>
                <w:b/>
                <w:sz w:val="24"/>
              </w:rPr>
              <w:t>8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301</w:t>
            </w:r>
            <w:r w:rsidRPr="00B912F0">
              <w:rPr>
                <w:rFonts w:eastAsia="宋体" w:hint="eastAsia"/>
                <w:szCs w:val="21"/>
              </w:rPr>
              <w:t>数学一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818</w:t>
            </w:r>
            <w:r w:rsidRPr="00B912F0">
              <w:rPr>
                <w:rFonts w:eastAsia="宋体" w:hint="eastAsia"/>
                <w:szCs w:val="21"/>
              </w:rPr>
              <w:t>工程热力学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819</w:t>
            </w:r>
            <w:r w:rsidRPr="00B912F0">
              <w:rPr>
                <w:rFonts w:eastAsia="宋体" w:hint="eastAsia"/>
                <w:szCs w:val="21"/>
              </w:rPr>
              <w:t>工程流体力学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897</w:t>
            </w:r>
            <w:r w:rsidRPr="00B912F0">
              <w:rPr>
                <w:rFonts w:eastAsia="宋体" w:hint="eastAsia"/>
                <w:szCs w:val="21"/>
              </w:rPr>
              <w:t>传热学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</w:tc>
        <w:tc>
          <w:tcPr>
            <w:tcW w:w="1378" w:type="dxa"/>
            <w:vMerge/>
          </w:tcPr>
          <w:p w:rsidR="00C04962" w:rsidRDefault="00C04962" w:rsidP="00FF58F1"/>
        </w:tc>
        <w:tc>
          <w:tcPr>
            <w:tcW w:w="1542" w:type="dxa"/>
            <w:vMerge w:val="restart"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①内燃机原理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②制冷原理与设备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③锅炉原理</w:t>
            </w: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③任选</w:t>
            </w:r>
            <w:r w:rsidRPr="00B912F0">
              <w:rPr>
                <w:rFonts w:eastAsia="宋体" w:hint="eastAsia"/>
                <w:szCs w:val="21"/>
              </w:rPr>
              <w:t>1</w:t>
            </w:r>
            <w:r w:rsidRPr="00B912F0">
              <w:rPr>
                <w:rFonts w:eastAsia="宋体" w:hint="eastAsia"/>
                <w:szCs w:val="21"/>
              </w:rPr>
              <w:t>门</w:t>
            </w:r>
          </w:p>
          <w:p w:rsidR="00C04962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C04962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C04962" w:rsidRPr="005469D6" w:rsidRDefault="00C04962" w:rsidP="0066762D">
            <w:pPr>
              <w:spacing w:line="300" w:lineRule="exact"/>
              <w:rPr>
                <w:rFonts w:eastAsia="宋体"/>
                <w:szCs w:val="21"/>
              </w:rPr>
            </w:pPr>
            <w:r w:rsidRPr="005469D6">
              <w:rPr>
                <w:rFonts w:eastAsia="宋体" w:hint="eastAsia"/>
                <w:szCs w:val="21"/>
              </w:rPr>
              <w:t>复试科目名称：</w:t>
            </w:r>
          </w:p>
          <w:p w:rsidR="00C04962" w:rsidRPr="005469D6" w:rsidRDefault="00C04962" w:rsidP="0066762D">
            <w:pPr>
              <w:spacing w:line="300" w:lineRule="exact"/>
              <w:rPr>
                <w:rFonts w:eastAsia="宋体"/>
                <w:szCs w:val="21"/>
              </w:rPr>
            </w:pPr>
            <w:r w:rsidRPr="005469D6">
              <w:rPr>
                <w:rFonts w:eastAsia="宋体" w:hint="eastAsia"/>
                <w:szCs w:val="21"/>
              </w:rPr>
              <w:t>同等学力加试科目名称：</w:t>
            </w:r>
          </w:p>
          <w:p w:rsidR="00C04962" w:rsidRPr="005469D6" w:rsidRDefault="00C04962" w:rsidP="0066762D">
            <w:pPr>
              <w:spacing w:line="300" w:lineRule="exact"/>
              <w:rPr>
                <w:rFonts w:eastAsia="宋体"/>
                <w:szCs w:val="21"/>
              </w:rPr>
            </w:pPr>
            <w:r w:rsidRPr="005469D6">
              <w:rPr>
                <w:rFonts w:eastAsia="宋体" w:hint="eastAsia"/>
                <w:szCs w:val="21"/>
              </w:rPr>
              <w:t>①内燃机构造</w:t>
            </w:r>
          </w:p>
          <w:p w:rsidR="00C04962" w:rsidRPr="005469D6" w:rsidRDefault="00C04962" w:rsidP="0066762D">
            <w:pPr>
              <w:spacing w:line="300" w:lineRule="exact"/>
              <w:rPr>
                <w:rFonts w:eastAsia="宋体"/>
                <w:szCs w:val="21"/>
              </w:rPr>
            </w:pPr>
            <w:r w:rsidRPr="005469D6">
              <w:rPr>
                <w:rFonts w:eastAsia="宋体" w:hint="eastAsia"/>
                <w:szCs w:val="21"/>
              </w:rPr>
              <w:t>②热工测试技术</w:t>
            </w:r>
          </w:p>
          <w:p w:rsidR="00C04962" w:rsidRPr="005469D6" w:rsidRDefault="00C04962" w:rsidP="0066762D">
            <w:pPr>
              <w:spacing w:line="300" w:lineRule="exact"/>
              <w:rPr>
                <w:rFonts w:eastAsia="宋体"/>
                <w:szCs w:val="21"/>
              </w:rPr>
            </w:pPr>
            <w:r w:rsidRPr="005469D6">
              <w:rPr>
                <w:rFonts w:eastAsia="宋体" w:hint="eastAsia"/>
                <w:szCs w:val="21"/>
              </w:rPr>
              <w:t>③制冷装置设计</w:t>
            </w:r>
          </w:p>
          <w:p w:rsidR="00C04962" w:rsidRPr="005469D6" w:rsidRDefault="00C04962" w:rsidP="0066762D">
            <w:pPr>
              <w:spacing w:line="300" w:lineRule="exact"/>
              <w:rPr>
                <w:rFonts w:eastAsia="宋体"/>
                <w:szCs w:val="21"/>
              </w:rPr>
            </w:pPr>
            <w:r w:rsidRPr="005469D6">
              <w:rPr>
                <w:rFonts w:eastAsia="宋体" w:hint="eastAsia"/>
                <w:szCs w:val="21"/>
              </w:rPr>
              <w:t>④</w:t>
            </w:r>
            <w:r w:rsidRPr="005469D6">
              <w:rPr>
                <w:rFonts w:eastAsia="宋体"/>
                <w:szCs w:val="21"/>
              </w:rPr>
              <w:t>汽轮机原理</w:t>
            </w:r>
          </w:p>
          <w:p w:rsidR="00C04962" w:rsidRPr="00B912F0" w:rsidRDefault="00C04962" w:rsidP="0066762D">
            <w:pPr>
              <w:spacing w:line="300" w:lineRule="exact"/>
              <w:rPr>
                <w:rFonts w:eastAsia="宋体"/>
                <w:szCs w:val="21"/>
              </w:rPr>
            </w:pPr>
            <w:r w:rsidRPr="005469D6">
              <w:rPr>
                <w:rFonts w:eastAsia="宋体" w:hint="eastAsia"/>
                <w:szCs w:val="21"/>
              </w:rPr>
              <w:t>①</w:t>
            </w:r>
            <w:r w:rsidRPr="005469D6">
              <w:rPr>
                <w:rFonts w:eastAsia="宋体" w:hint="eastAsia"/>
                <w:szCs w:val="21"/>
              </w:rPr>
              <w:t>-</w:t>
            </w:r>
            <w:r w:rsidRPr="005469D6">
              <w:rPr>
                <w:rFonts w:eastAsia="宋体" w:hint="eastAsia"/>
                <w:szCs w:val="21"/>
              </w:rPr>
              <w:t>④</w:t>
            </w:r>
            <w:r w:rsidRPr="005469D6">
              <w:rPr>
                <w:rFonts w:eastAsia="宋体"/>
                <w:szCs w:val="21"/>
              </w:rPr>
              <w:t>任选</w:t>
            </w:r>
            <w:r w:rsidRPr="005469D6">
              <w:rPr>
                <w:rFonts w:eastAsia="宋体" w:hint="eastAsia"/>
                <w:szCs w:val="21"/>
              </w:rPr>
              <w:t>2</w:t>
            </w:r>
            <w:r w:rsidRPr="005469D6">
              <w:rPr>
                <w:rFonts w:eastAsia="宋体"/>
                <w:szCs w:val="21"/>
              </w:rPr>
              <w:t>门</w:t>
            </w:r>
          </w:p>
        </w:tc>
      </w:tr>
      <w:tr w:rsidR="00C04962" w:rsidRPr="00B912F0" w:rsidTr="00463823">
        <w:trPr>
          <w:cantSplit/>
          <w:trHeight w:val="1814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>
              <w:rPr>
                <w:rFonts w:eastAsia="宋体"/>
                <w:bCs/>
                <w:szCs w:val="21"/>
              </w:rPr>
              <w:t>2.</w:t>
            </w:r>
            <w:r w:rsidRPr="0066762D">
              <w:rPr>
                <w:rFonts w:eastAsia="宋体" w:hint="eastAsia"/>
                <w:bCs/>
                <w:szCs w:val="21"/>
              </w:rPr>
              <w:t>动力传动系统与振动噪声</w:t>
            </w:r>
          </w:p>
        </w:tc>
        <w:tc>
          <w:tcPr>
            <w:tcW w:w="1417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 w:rsidRPr="0066762D">
              <w:rPr>
                <w:rFonts w:eastAsia="宋体" w:hint="eastAsia"/>
                <w:bCs/>
                <w:szCs w:val="21"/>
              </w:rPr>
              <w:t>徐立友、杜慧勇、李民、曹付义、马心坦</w:t>
            </w:r>
          </w:p>
        </w:tc>
        <w:tc>
          <w:tcPr>
            <w:tcW w:w="542" w:type="dxa"/>
            <w:vMerge/>
          </w:tcPr>
          <w:p w:rsidR="00C04962" w:rsidRPr="00733A6F" w:rsidRDefault="00C04962" w:rsidP="0066762D">
            <w:pPr>
              <w:widowControl/>
              <w:rPr>
                <w:rFonts w:eastAsia="楷体"/>
                <w:bCs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Pr="00BF3A26" w:rsidRDefault="00C04962" w:rsidP="00FF58F1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4962" w:rsidRPr="00B912F0" w:rsidTr="00463823">
        <w:trPr>
          <w:cantSplit/>
          <w:trHeight w:val="1814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>
              <w:rPr>
                <w:rFonts w:eastAsia="宋体"/>
                <w:bCs/>
                <w:szCs w:val="21"/>
              </w:rPr>
              <w:t>3.</w:t>
            </w:r>
            <w:r w:rsidRPr="0066762D">
              <w:rPr>
                <w:rFonts w:eastAsia="宋体" w:hint="eastAsia"/>
                <w:bCs/>
                <w:szCs w:val="21"/>
              </w:rPr>
              <w:t>先进制冷与热泵循环</w:t>
            </w:r>
          </w:p>
        </w:tc>
        <w:tc>
          <w:tcPr>
            <w:tcW w:w="1417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proofErr w:type="gramStart"/>
            <w:r w:rsidRPr="0066762D">
              <w:rPr>
                <w:rFonts w:eastAsia="宋体" w:hint="eastAsia"/>
                <w:bCs/>
                <w:szCs w:val="21"/>
              </w:rPr>
              <w:t>梁坤峰</w:t>
            </w:r>
            <w:proofErr w:type="gramEnd"/>
            <w:r w:rsidRPr="0066762D">
              <w:rPr>
                <w:rFonts w:eastAsia="宋体" w:hint="eastAsia"/>
                <w:bCs/>
                <w:szCs w:val="21"/>
              </w:rPr>
              <w:t>、王林、贺滔、王志远</w:t>
            </w:r>
          </w:p>
        </w:tc>
        <w:tc>
          <w:tcPr>
            <w:tcW w:w="542" w:type="dxa"/>
            <w:vMerge/>
          </w:tcPr>
          <w:p w:rsidR="00C04962" w:rsidRPr="00733A6F" w:rsidRDefault="00C04962" w:rsidP="0066762D">
            <w:pPr>
              <w:widowControl/>
              <w:rPr>
                <w:rFonts w:eastAsia="楷体"/>
                <w:bCs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Pr="00BF3A26" w:rsidRDefault="00C04962" w:rsidP="00FF58F1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4962" w:rsidRPr="00B912F0" w:rsidTr="00463823">
        <w:trPr>
          <w:cantSplit/>
          <w:trHeight w:val="1814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>
              <w:rPr>
                <w:rFonts w:eastAsia="宋体"/>
                <w:bCs/>
                <w:szCs w:val="21"/>
              </w:rPr>
              <w:t>4.</w:t>
            </w:r>
            <w:r w:rsidRPr="0066762D">
              <w:rPr>
                <w:rFonts w:eastAsia="宋体" w:hint="eastAsia"/>
                <w:bCs/>
                <w:szCs w:val="21"/>
              </w:rPr>
              <w:t>新能源技术与</w:t>
            </w:r>
            <w:proofErr w:type="gramStart"/>
            <w:r w:rsidRPr="0066762D">
              <w:rPr>
                <w:rFonts w:eastAsia="宋体" w:hint="eastAsia"/>
                <w:bCs/>
                <w:szCs w:val="21"/>
              </w:rPr>
              <w:t>热管理</w:t>
            </w:r>
            <w:proofErr w:type="gramEnd"/>
          </w:p>
        </w:tc>
        <w:tc>
          <w:tcPr>
            <w:tcW w:w="1417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proofErr w:type="gramStart"/>
            <w:r w:rsidRPr="0066762D">
              <w:rPr>
                <w:rFonts w:eastAsia="宋体" w:hint="eastAsia"/>
                <w:bCs/>
                <w:szCs w:val="21"/>
              </w:rPr>
              <w:t>梁坤峰</w:t>
            </w:r>
            <w:proofErr w:type="gramEnd"/>
            <w:r w:rsidRPr="0066762D">
              <w:rPr>
                <w:rFonts w:eastAsia="宋体" w:hint="eastAsia"/>
                <w:bCs/>
                <w:szCs w:val="21"/>
              </w:rPr>
              <w:t>、高建平、王林、贺滔</w:t>
            </w:r>
          </w:p>
        </w:tc>
        <w:tc>
          <w:tcPr>
            <w:tcW w:w="542" w:type="dxa"/>
            <w:vMerge/>
          </w:tcPr>
          <w:p w:rsidR="00C04962" w:rsidRPr="00733A6F" w:rsidRDefault="00C04962" w:rsidP="0066762D">
            <w:pPr>
              <w:widowControl/>
              <w:rPr>
                <w:rFonts w:eastAsia="楷体"/>
                <w:bCs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Pr="00BF3A26" w:rsidRDefault="00C04962" w:rsidP="00FF58F1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4962" w:rsidRPr="00B912F0" w:rsidTr="00463823">
        <w:trPr>
          <w:cantSplit/>
          <w:trHeight w:val="1814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>
              <w:rPr>
                <w:rFonts w:eastAsia="宋体"/>
                <w:bCs/>
                <w:szCs w:val="21"/>
              </w:rPr>
              <w:t>5.</w:t>
            </w:r>
            <w:r w:rsidRPr="0066762D">
              <w:rPr>
                <w:rFonts w:eastAsia="宋体" w:hint="eastAsia"/>
                <w:bCs/>
                <w:szCs w:val="21"/>
              </w:rPr>
              <w:t>固废资源化利用与热化学转化</w:t>
            </w:r>
          </w:p>
        </w:tc>
        <w:tc>
          <w:tcPr>
            <w:tcW w:w="1417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 w:rsidRPr="0066762D">
              <w:rPr>
                <w:rFonts w:eastAsia="宋体" w:hint="eastAsia"/>
                <w:bCs/>
                <w:szCs w:val="21"/>
              </w:rPr>
              <w:t>王学涛、建方</w:t>
            </w:r>
            <w:proofErr w:type="gramStart"/>
            <w:r w:rsidRPr="0066762D">
              <w:rPr>
                <w:rFonts w:eastAsia="宋体" w:hint="eastAsia"/>
                <w:bCs/>
                <w:szCs w:val="21"/>
              </w:rPr>
              <w:t>方</w:t>
            </w:r>
            <w:proofErr w:type="gramEnd"/>
            <w:r w:rsidRPr="0066762D">
              <w:rPr>
                <w:rFonts w:eastAsia="宋体" w:hint="eastAsia"/>
                <w:bCs/>
                <w:szCs w:val="21"/>
              </w:rPr>
              <w:t>、兰维娟、刘春梅</w:t>
            </w:r>
          </w:p>
        </w:tc>
        <w:tc>
          <w:tcPr>
            <w:tcW w:w="542" w:type="dxa"/>
            <w:vMerge/>
          </w:tcPr>
          <w:p w:rsidR="00C04962" w:rsidRPr="00733A6F" w:rsidRDefault="00C04962" w:rsidP="0066762D">
            <w:pPr>
              <w:widowControl/>
              <w:rPr>
                <w:rFonts w:eastAsia="楷体"/>
                <w:bCs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Pr="00BF3A26" w:rsidRDefault="00C04962" w:rsidP="00FF58F1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4962" w:rsidRPr="00B912F0" w:rsidTr="00463823">
        <w:trPr>
          <w:cantSplit/>
          <w:trHeight w:val="1814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>
              <w:rPr>
                <w:rFonts w:eastAsia="宋体"/>
                <w:bCs/>
                <w:szCs w:val="21"/>
              </w:rPr>
              <w:t>6.</w:t>
            </w:r>
            <w:r w:rsidRPr="0066762D">
              <w:rPr>
                <w:rFonts w:eastAsia="宋体" w:hint="eastAsia"/>
                <w:bCs/>
                <w:szCs w:val="21"/>
              </w:rPr>
              <w:t>燃烧污染物协同脱除与控制</w:t>
            </w:r>
          </w:p>
        </w:tc>
        <w:tc>
          <w:tcPr>
            <w:tcW w:w="1417" w:type="dxa"/>
          </w:tcPr>
          <w:p w:rsidR="00C04962" w:rsidRPr="0066762D" w:rsidRDefault="00C04962" w:rsidP="0066762D">
            <w:pPr>
              <w:spacing w:line="280" w:lineRule="exact"/>
              <w:rPr>
                <w:rFonts w:eastAsia="宋体"/>
                <w:bCs/>
                <w:szCs w:val="21"/>
              </w:rPr>
            </w:pPr>
            <w:r w:rsidRPr="0066762D">
              <w:rPr>
                <w:rFonts w:eastAsia="宋体" w:hint="eastAsia"/>
                <w:bCs/>
                <w:szCs w:val="21"/>
              </w:rPr>
              <w:t>王学涛、兰维娟、刘春梅</w:t>
            </w:r>
          </w:p>
        </w:tc>
        <w:tc>
          <w:tcPr>
            <w:tcW w:w="542" w:type="dxa"/>
            <w:vMerge/>
          </w:tcPr>
          <w:p w:rsidR="00C04962" w:rsidRPr="00733A6F" w:rsidRDefault="00C04962" w:rsidP="0066762D">
            <w:pPr>
              <w:widowControl/>
              <w:rPr>
                <w:rFonts w:eastAsia="楷体"/>
                <w:bCs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Pr="00BF3A26" w:rsidRDefault="00C04962" w:rsidP="00FF58F1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66762D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4962" w:rsidRPr="00B912F0" w:rsidTr="00463823">
        <w:trPr>
          <w:cantSplit/>
          <w:trHeight w:val="750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C04962" w:rsidRPr="00A00E9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A00E9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C04962" w:rsidRPr="00A00E9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bookmarkStart w:id="27" w:name="_Toc494093066"/>
            <w:r>
              <w:rPr>
                <w:rStyle w:val="4Char"/>
                <w:rFonts w:hint="eastAsia"/>
                <w:b w:val="0"/>
                <w:color w:val="auto"/>
              </w:rPr>
              <w:t>交通运输</w:t>
            </w:r>
            <w:r w:rsidRPr="00A00E90">
              <w:rPr>
                <w:rStyle w:val="4Char"/>
                <w:rFonts w:hint="eastAsia"/>
                <w:b w:val="0"/>
                <w:color w:val="auto"/>
              </w:rPr>
              <w:t>工程（</w:t>
            </w:r>
            <w:r w:rsidRPr="00A00E90">
              <w:rPr>
                <w:rStyle w:val="4Char"/>
                <w:rFonts w:hint="eastAsia"/>
                <w:b w:val="0"/>
                <w:color w:val="auto"/>
              </w:rPr>
              <w:t>082300</w:t>
            </w:r>
            <w:r w:rsidRPr="00A00E9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27"/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C04962" w:rsidRPr="00E930DC" w:rsidRDefault="00C04962" w:rsidP="00E930DC">
            <w:pPr>
              <w:widowControl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1.</w:t>
            </w:r>
            <w:r w:rsidRPr="00E930DC">
              <w:rPr>
                <w:rFonts w:eastAsia="宋体"/>
                <w:szCs w:val="21"/>
              </w:rPr>
              <w:t>物流系统规划与设计</w:t>
            </w:r>
          </w:p>
        </w:tc>
        <w:tc>
          <w:tcPr>
            <w:tcW w:w="1417" w:type="dxa"/>
          </w:tcPr>
          <w:p w:rsidR="00C04962" w:rsidRPr="00250C2E" w:rsidRDefault="00C04962" w:rsidP="00E930DC">
            <w:pPr>
              <w:widowControl/>
              <w:rPr>
                <w:rFonts w:eastAsia="宋体"/>
                <w:szCs w:val="21"/>
              </w:rPr>
            </w:pPr>
            <w:r w:rsidRPr="00250C2E">
              <w:rPr>
                <w:rFonts w:eastAsia="宋体" w:hint="eastAsia"/>
                <w:szCs w:val="21"/>
              </w:rPr>
              <w:t>张毅</w:t>
            </w:r>
            <w:r>
              <w:rPr>
                <w:rFonts w:eastAsia="宋体" w:hint="eastAsia"/>
                <w:szCs w:val="21"/>
              </w:rPr>
              <w:t xml:space="preserve">  </w:t>
            </w:r>
          </w:p>
        </w:tc>
        <w:tc>
          <w:tcPr>
            <w:tcW w:w="542" w:type="dxa"/>
            <w:vMerge w:val="restart"/>
          </w:tcPr>
          <w:p w:rsidR="00C04962" w:rsidRPr="00CA4C40" w:rsidRDefault="00C04962" w:rsidP="00E930DC">
            <w:pPr>
              <w:spacing w:line="300" w:lineRule="exact"/>
              <w:rPr>
                <w:rFonts w:eastAsia="宋体"/>
                <w:b/>
                <w:sz w:val="24"/>
              </w:rPr>
            </w:pPr>
            <w:r w:rsidRPr="007F281C">
              <w:rPr>
                <w:rFonts w:eastAsia="宋体"/>
                <w:b/>
                <w:sz w:val="24"/>
              </w:rPr>
              <w:t>3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301</w:t>
            </w:r>
            <w:r w:rsidRPr="00B912F0">
              <w:rPr>
                <w:rFonts w:eastAsia="宋体" w:hint="eastAsia"/>
                <w:szCs w:val="21"/>
              </w:rPr>
              <w:t>数学一</w:t>
            </w:r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C04962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921</w:t>
            </w:r>
            <w:r w:rsidRPr="00B912F0">
              <w:rPr>
                <w:rFonts w:eastAsia="宋体" w:hint="eastAsia"/>
                <w:szCs w:val="21"/>
              </w:rPr>
              <w:t>交通运输工程学</w:t>
            </w:r>
          </w:p>
          <w:p w:rsidR="00C04962" w:rsidRPr="003D562F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3D562F">
              <w:rPr>
                <w:rFonts w:eastAsia="宋体" w:hint="eastAsia"/>
                <w:szCs w:val="21"/>
              </w:rPr>
              <w:t>②</w:t>
            </w:r>
            <w:r w:rsidRPr="003D562F">
              <w:rPr>
                <w:rFonts w:eastAsia="宋体" w:hint="eastAsia"/>
                <w:szCs w:val="21"/>
              </w:rPr>
              <w:t>920</w:t>
            </w:r>
            <w:r w:rsidRPr="003D562F">
              <w:rPr>
                <w:rFonts w:eastAsia="宋体" w:hint="eastAsia"/>
                <w:szCs w:val="21"/>
              </w:rPr>
              <w:t>汽车运用工程</w:t>
            </w:r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E4058">
              <w:rPr>
                <w:rFonts w:ascii="宋体" w:eastAsia="宋体" w:hAnsi="宋体" w:cs="宋体" w:hint="eastAsia"/>
                <w:szCs w:val="21"/>
              </w:rPr>
              <w:t>①</w:t>
            </w:r>
            <w:r w:rsidRPr="001E4058">
              <w:rPr>
                <w:rFonts w:eastAsia="宋体"/>
                <w:szCs w:val="21"/>
              </w:rPr>
              <w:t>~</w:t>
            </w:r>
            <w:r w:rsidRPr="001E4058">
              <w:rPr>
                <w:rFonts w:ascii="宋体" w:eastAsia="宋体" w:hAnsi="宋体" w:cs="宋体" w:hint="eastAsia"/>
                <w:szCs w:val="21"/>
              </w:rPr>
              <w:t>②</w:t>
            </w:r>
            <w:r w:rsidRPr="001E4058">
              <w:rPr>
                <w:rFonts w:eastAsia="宋体"/>
                <w:szCs w:val="21"/>
              </w:rPr>
              <w:t xml:space="preserve"> </w:t>
            </w:r>
            <w:r w:rsidRPr="001E4058">
              <w:rPr>
                <w:rFonts w:eastAsia="宋体"/>
                <w:szCs w:val="21"/>
              </w:rPr>
              <w:t>任选一门</w:t>
            </w:r>
          </w:p>
        </w:tc>
        <w:tc>
          <w:tcPr>
            <w:tcW w:w="1378" w:type="dxa"/>
            <w:vMerge/>
          </w:tcPr>
          <w:p w:rsidR="00C04962" w:rsidRDefault="00C04962" w:rsidP="00FF58F1"/>
        </w:tc>
        <w:tc>
          <w:tcPr>
            <w:tcW w:w="1542" w:type="dxa"/>
            <w:vMerge w:val="restart"/>
            <w:shd w:val="clear" w:color="auto" w:fill="auto"/>
          </w:tcPr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C04962" w:rsidRPr="001E4058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E4058">
              <w:rPr>
                <w:rFonts w:ascii="宋体" w:eastAsia="宋体" w:hAnsi="宋体" w:cs="宋体" w:hint="eastAsia"/>
                <w:szCs w:val="21"/>
              </w:rPr>
              <w:t>①</w:t>
            </w:r>
            <w:r w:rsidRPr="001E4058">
              <w:rPr>
                <w:rFonts w:eastAsia="宋体"/>
                <w:szCs w:val="21"/>
              </w:rPr>
              <w:t>920</w:t>
            </w:r>
            <w:r w:rsidRPr="001E4058">
              <w:rPr>
                <w:rFonts w:eastAsia="宋体"/>
                <w:szCs w:val="21"/>
              </w:rPr>
              <w:t>汽车运用工程</w:t>
            </w:r>
          </w:p>
          <w:p w:rsidR="00C04962" w:rsidRPr="001E4058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E4058">
              <w:rPr>
                <w:rFonts w:ascii="宋体" w:eastAsia="宋体" w:hAnsi="宋体" w:cs="宋体" w:hint="eastAsia"/>
                <w:szCs w:val="21"/>
              </w:rPr>
              <w:t>②</w:t>
            </w:r>
            <w:r w:rsidRPr="001E4058">
              <w:rPr>
                <w:rFonts w:eastAsia="宋体"/>
                <w:szCs w:val="21"/>
              </w:rPr>
              <w:t>921</w:t>
            </w:r>
            <w:r w:rsidRPr="001E4058">
              <w:rPr>
                <w:rFonts w:eastAsia="宋体"/>
                <w:szCs w:val="21"/>
              </w:rPr>
              <w:t>交通运输工程学</w:t>
            </w:r>
          </w:p>
          <w:p w:rsidR="00C04962" w:rsidRPr="001E4058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E4058">
              <w:rPr>
                <w:rFonts w:eastAsia="宋体"/>
                <w:szCs w:val="21"/>
              </w:rPr>
              <w:t>以上科目任选一门初试未选科目。</w:t>
            </w:r>
          </w:p>
          <w:p w:rsidR="00C04962" w:rsidRPr="001E4058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C04962" w:rsidRPr="001E4058" w:rsidRDefault="00C04962" w:rsidP="00E930D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1E4058">
              <w:rPr>
                <w:rFonts w:eastAsia="宋体"/>
                <w:b/>
                <w:szCs w:val="21"/>
              </w:rPr>
              <w:t>同等学力加试科目名称：</w:t>
            </w:r>
          </w:p>
          <w:p w:rsidR="00C04962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①</w:t>
            </w:r>
            <w:r w:rsidRPr="001E4058">
              <w:rPr>
                <w:rFonts w:eastAsia="宋体"/>
                <w:szCs w:val="21"/>
              </w:rPr>
              <w:t>运筹学</w:t>
            </w:r>
          </w:p>
          <w:p w:rsidR="00C04962" w:rsidRPr="00D945AA" w:rsidRDefault="00C04962" w:rsidP="00E930DC">
            <w:pPr>
              <w:pStyle w:val="ab"/>
              <w:spacing w:before="0" w:beforeAutospacing="0" w:after="0" w:afterAutospacing="0"/>
              <w:rPr>
                <w:rFonts w:ascii="Times New Roman" w:hAnsi="Times New Roman"/>
                <w:kern w:val="2"/>
                <w:sz w:val="18"/>
                <w:szCs w:val="21"/>
              </w:rPr>
            </w:pPr>
            <w:r w:rsidRPr="00D945AA">
              <w:rPr>
                <w:rFonts w:ascii="Times New Roman" w:hAnsi="Times New Roman" w:hint="eastAsia"/>
                <w:kern w:val="2"/>
                <w:sz w:val="18"/>
                <w:szCs w:val="21"/>
              </w:rPr>
              <w:t>②运输组织学</w:t>
            </w:r>
          </w:p>
          <w:p w:rsidR="00C04962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C04962" w:rsidRPr="001E4058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C04962" w:rsidRPr="00B912F0" w:rsidTr="00463823">
        <w:trPr>
          <w:cantSplit/>
          <w:trHeight w:val="988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A00E90" w:rsidRDefault="00C04962" w:rsidP="00E930D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E930DC" w:rsidRDefault="00C04962" w:rsidP="00E930DC">
            <w:pPr>
              <w:widowControl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2.</w:t>
            </w:r>
            <w:r w:rsidRPr="00E930DC">
              <w:rPr>
                <w:rFonts w:eastAsia="宋体"/>
                <w:szCs w:val="21"/>
              </w:rPr>
              <w:t>汽车智能网</w:t>
            </w:r>
            <w:proofErr w:type="gramStart"/>
            <w:r w:rsidRPr="00E930DC">
              <w:rPr>
                <w:rFonts w:eastAsia="宋体"/>
                <w:szCs w:val="21"/>
              </w:rPr>
              <w:t>联安全</w:t>
            </w:r>
            <w:proofErr w:type="gramEnd"/>
            <w:r w:rsidRPr="00E930DC">
              <w:rPr>
                <w:rFonts w:eastAsia="宋体"/>
                <w:szCs w:val="21"/>
              </w:rPr>
              <w:t>控制技术</w:t>
            </w:r>
          </w:p>
        </w:tc>
        <w:tc>
          <w:tcPr>
            <w:tcW w:w="1417" w:type="dxa"/>
          </w:tcPr>
          <w:p w:rsidR="00C04962" w:rsidRPr="00383690" w:rsidRDefault="00C04962" w:rsidP="00E930DC">
            <w:pPr>
              <w:widowControl/>
              <w:rPr>
                <w:rFonts w:eastAsia="宋体"/>
                <w:szCs w:val="21"/>
              </w:rPr>
            </w:pPr>
            <w:r w:rsidRPr="00383690">
              <w:rPr>
                <w:rFonts w:eastAsia="宋体"/>
                <w:szCs w:val="21"/>
              </w:rPr>
              <w:t>赵伟</w:t>
            </w:r>
          </w:p>
        </w:tc>
        <w:tc>
          <w:tcPr>
            <w:tcW w:w="542" w:type="dxa"/>
            <w:vMerge/>
          </w:tcPr>
          <w:p w:rsidR="00C04962" w:rsidRDefault="00C04962" w:rsidP="00E930D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Default="00C04962" w:rsidP="00E930DC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4962" w:rsidRPr="00B912F0" w:rsidTr="00463823">
        <w:trPr>
          <w:cantSplit/>
          <w:trHeight w:val="1384"/>
          <w:jc w:val="center"/>
        </w:trPr>
        <w:tc>
          <w:tcPr>
            <w:tcW w:w="1233" w:type="dxa"/>
            <w:vMerge/>
            <w:shd w:val="clear" w:color="auto" w:fill="auto"/>
          </w:tcPr>
          <w:p w:rsidR="00C04962" w:rsidRPr="00A00E90" w:rsidRDefault="00C04962" w:rsidP="00E930D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4962" w:rsidRPr="00E930DC" w:rsidRDefault="00C04962" w:rsidP="00E930DC">
            <w:pPr>
              <w:widowControl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3.</w:t>
            </w:r>
            <w:r w:rsidRPr="00E930DC">
              <w:rPr>
                <w:rFonts w:eastAsia="宋体"/>
                <w:szCs w:val="21"/>
              </w:rPr>
              <w:t>智能交通管理与控制技术</w:t>
            </w:r>
          </w:p>
        </w:tc>
        <w:tc>
          <w:tcPr>
            <w:tcW w:w="1417" w:type="dxa"/>
          </w:tcPr>
          <w:p w:rsidR="00C04962" w:rsidRPr="00383690" w:rsidRDefault="00C04962" w:rsidP="00E930DC">
            <w:pPr>
              <w:widowControl/>
              <w:rPr>
                <w:rFonts w:eastAsia="宋体"/>
                <w:szCs w:val="21"/>
              </w:rPr>
            </w:pPr>
            <w:r w:rsidRPr="00383690">
              <w:rPr>
                <w:rFonts w:eastAsia="宋体"/>
                <w:szCs w:val="21"/>
              </w:rPr>
              <w:t>李丽红</w:t>
            </w:r>
          </w:p>
        </w:tc>
        <w:tc>
          <w:tcPr>
            <w:tcW w:w="542" w:type="dxa"/>
            <w:vMerge/>
          </w:tcPr>
          <w:p w:rsidR="00C04962" w:rsidRDefault="00C04962" w:rsidP="00E930D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4962" w:rsidRDefault="00C04962" w:rsidP="00E930DC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4962" w:rsidRPr="00B912F0" w:rsidRDefault="00C04962" w:rsidP="00E930D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2561AC" w:rsidRPr="00B912F0" w:rsidTr="00463823">
        <w:trPr>
          <w:cantSplit/>
          <w:trHeight w:val="1029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2561AC" w:rsidRPr="00B912F0" w:rsidRDefault="002561AC" w:rsidP="002561AC">
            <w:pPr>
              <w:pStyle w:val="33"/>
              <w:spacing w:line="400" w:lineRule="exact"/>
              <w:rPr>
                <w:szCs w:val="21"/>
              </w:rPr>
            </w:pPr>
            <w:bookmarkStart w:id="28" w:name="_Toc494093067"/>
            <w:r w:rsidRPr="00B912F0">
              <w:rPr>
                <w:rFonts w:hint="eastAsia"/>
              </w:rPr>
              <w:t>004</w:t>
            </w:r>
            <w:r w:rsidRPr="00B912F0">
              <w:rPr>
                <w:rFonts w:hint="eastAsia"/>
              </w:rPr>
              <w:t>信息工程学院</w:t>
            </w:r>
            <w:bookmarkEnd w:id="28"/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bookmarkStart w:id="29" w:name="_Toc494093068"/>
            <w:r w:rsidRPr="00B912F0">
              <w:rPr>
                <w:rStyle w:val="4Char"/>
                <w:rFonts w:hint="eastAsia"/>
                <w:b w:val="0"/>
                <w:color w:val="auto"/>
              </w:rPr>
              <w:t>计算机科学与技术（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077500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29"/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2561AC" w:rsidRPr="00070CEE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2561AC" w:rsidRPr="00C126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A00E90">
              <w:rPr>
                <w:rFonts w:eastAsia="宋体" w:hint="eastAsia"/>
                <w:szCs w:val="21"/>
              </w:rPr>
              <w:t>1.</w:t>
            </w:r>
            <w:r w:rsidRPr="00C126AC">
              <w:rPr>
                <w:rFonts w:eastAsia="宋体" w:hint="eastAsia"/>
                <w:szCs w:val="21"/>
              </w:rPr>
              <w:t>计算机网络与信息安全</w:t>
            </w: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2561AC">
              <w:rPr>
                <w:rFonts w:eastAsia="宋体" w:hint="eastAsia"/>
                <w:szCs w:val="21"/>
              </w:rPr>
              <w:t>吴庆涛、张志勇、邢玲、张明川、王辉、郑瑞娟、王琳</w:t>
            </w:r>
          </w:p>
        </w:tc>
        <w:tc>
          <w:tcPr>
            <w:tcW w:w="542" w:type="dxa"/>
            <w:vMerge w:val="restart"/>
          </w:tcPr>
          <w:p w:rsidR="002561AC" w:rsidRPr="00840122" w:rsidRDefault="002561AC" w:rsidP="002561AC">
            <w:pPr>
              <w:spacing w:line="300" w:lineRule="exact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18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652</w:t>
            </w:r>
            <w:r w:rsidRPr="00B912F0">
              <w:rPr>
                <w:rFonts w:eastAsia="宋体" w:hint="eastAsia"/>
                <w:szCs w:val="21"/>
              </w:rPr>
              <w:t>离散数学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①</w:t>
            </w:r>
            <w:r w:rsidRPr="00B912F0">
              <w:rPr>
                <w:rFonts w:eastAsia="宋体"/>
                <w:szCs w:val="21"/>
              </w:rPr>
              <w:t>825</w:t>
            </w:r>
            <w:r w:rsidRPr="00B912F0">
              <w:rPr>
                <w:rFonts w:eastAsia="宋体"/>
                <w:szCs w:val="21"/>
              </w:rPr>
              <w:t>数据结构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②</w:t>
            </w:r>
            <w:r w:rsidRPr="00B912F0">
              <w:rPr>
                <w:rFonts w:eastAsia="宋体"/>
                <w:szCs w:val="21"/>
              </w:rPr>
              <w:t>826</w:t>
            </w:r>
            <w:r w:rsidRPr="00B912F0">
              <w:rPr>
                <w:rFonts w:eastAsia="宋体"/>
                <w:szCs w:val="21"/>
              </w:rPr>
              <w:t>操作系统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>811</w:t>
            </w:r>
            <w:r w:rsidRPr="00B912F0">
              <w:rPr>
                <w:rFonts w:eastAsia="宋体" w:hint="eastAsia"/>
                <w:szCs w:val="21"/>
              </w:rPr>
              <w:t>数据库原理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</w:tc>
        <w:tc>
          <w:tcPr>
            <w:tcW w:w="1378" w:type="dxa"/>
            <w:vMerge w:val="restart"/>
          </w:tcPr>
          <w:p w:rsidR="002561AC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  <w:p w:rsidR="002561AC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  <w:p w:rsidR="002561AC" w:rsidRPr="00070CEE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彭老师：</w:t>
            </w:r>
            <w:r>
              <w:rPr>
                <w:rFonts w:eastAsia="宋体" w:hint="eastAsia"/>
                <w:b/>
                <w:szCs w:val="21"/>
              </w:rPr>
              <w:t>0379-65627652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2561AC" w:rsidRPr="00070CEE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070CEE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2561AC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70CEE">
              <w:rPr>
                <w:rFonts w:eastAsia="宋体" w:hint="eastAsia"/>
                <w:szCs w:val="21"/>
              </w:rPr>
              <w:t>计算机网络技术</w:t>
            </w:r>
          </w:p>
          <w:p w:rsidR="002561AC" w:rsidRDefault="002561AC" w:rsidP="002561A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</w:p>
          <w:p w:rsidR="002561AC" w:rsidRPr="00070CEE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070CEE">
              <w:rPr>
                <w:rFonts w:eastAsia="宋体" w:hint="eastAsia"/>
                <w:b/>
                <w:szCs w:val="21"/>
              </w:rPr>
              <w:t>非全日制本科</w:t>
            </w:r>
            <w:r w:rsidRPr="00070CEE">
              <w:rPr>
                <w:rFonts w:eastAsia="宋体"/>
                <w:b/>
                <w:szCs w:val="21"/>
              </w:rPr>
              <w:t>加试科目名称：</w:t>
            </w:r>
          </w:p>
          <w:p w:rsidR="002561AC" w:rsidRPr="00070CEE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70CEE">
              <w:rPr>
                <w:rFonts w:eastAsia="宋体" w:hint="eastAsia"/>
                <w:szCs w:val="21"/>
              </w:rPr>
              <w:t xml:space="preserve">1. </w:t>
            </w:r>
            <w:r w:rsidRPr="00070CEE">
              <w:rPr>
                <w:rFonts w:eastAsia="宋体" w:hint="eastAsia"/>
                <w:szCs w:val="21"/>
              </w:rPr>
              <w:t>软件技术基础</w:t>
            </w:r>
          </w:p>
          <w:p w:rsidR="002561AC" w:rsidRDefault="002561AC" w:rsidP="002561AC">
            <w:pPr>
              <w:spacing w:line="300" w:lineRule="exact"/>
              <w:jc w:val="left"/>
              <w:rPr>
                <w:rFonts w:hAnsi="宋体"/>
                <w:szCs w:val="21"/>
              </w:rPr>
            </w:pPr>
            <w:r w:rsidRPr="00070CEE">
              <w:rPr>
                <w:rFonts w:eastAsia="宋体" w:hint="eastAsia"/>
                <w:szCs w:val="21"/>
              </w:rPr>
              <w:t>2. C</w:t>
            </w:r>
            <w:r w:rsidRPr="00070CEE">
              <w:rPr>
                <w:rFonts w:eastAsia="宋体" w:hint="eastAsia"/>
                <w:szCs w:val="21"/>
              </w:rPr>
              <w:t>语言</w:t>
            </w:r>
          </w:p>
          <w:p w:rsidR="002561AC" w:rsidRDefault="002561AC" w:rsidP="002561AC">
            <w:pPr>
              <w:ind w:firstLineChars="200" w:firstLine="360"/>
              <w:rPr>
                <w:rFonts w:hAnsi="宋体"/>
                <w:szCs w:val="21"/>
              </w:rPr>
            </w:pPr>
          </w:p>
          <w:p w:rsidR="002561AC" w:rsidRPr="00050165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070CEE">
              <w:rPr>
                <w:rFonts w:eastAsia="宋体" w:hint="eastAsia"/>
                <w:b/>
                <w:szCs w:val="21"/>
              </w:rPr>
              <w:t>不招收同等学力考生</w:t>
            </w:r>
          </w:p>
        </w:tc>
      </w:tr>
      <w:tr w:rsidR="002561AC" w:rsidRPr="00B912F0" w:rsidTr="00463823">
        <w:trPr>
          <w:cantSplit/>
          <w:trHeight w:val="1026"/>
          <w:jc w:val="center"/>
        </w:trPr>
        <w:tc>
          <w:tcPr>
            <w:tcW w:w="1233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2561AC" w:rsidRPr="00C126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A00E90">
              <w:rPr>
                <w:rFonts w:eastAsia="宋体" w:hint="eastAsia"/>
                <w:szCs w:val="21"/>
              </w:rPr>
              <w:t>2.</w:t>
            </w:r>
            <w:r w:rsidRPr="00C126AC">
              <w:rPr>
                <w:rFonts w:eastAsia="宋体" w:hint="eastAsia"/>
                <w:szCs w:val="21"/>
              </w:rPr>
              <w:t>计算机应用技术</w:t>
            </w: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2561AC">
              <w:rPr>
                <w:rFonts w:eastAsia="宋体" w:hint="eastAsia"/>
                <w:szCs w:val="21"/>
              </w:rPr>
              <w:t>吴庆涛、刘中华、董永生、张明川、王辉、朱军龙、王琳、张晓玲</w:t>
            </w:r>
          </w:p>
        </w:tc>
        <w:tc>
          <w:tcPr>
            <w:tcW w:w="542" w:type="dxa"/>
            <w:vMerge/>
          </w:tcPr>
          <w:p w:rsidR="002561AC" w:rsidRPr="00840122" w:rsidRDefault="002561AC" w:rsidP="002561A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2561AC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2561AC" w:rsidRPr="00070CEE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2561AC" w:rsidRPr="00B912F0" w:rsidTr="00463823">
        <w:trPr>
          <w:cantSplit/>
          <w:trHeight w:val="1517"/>
          <w:jc w:val="center"/>
        </w:trPr>
        <w:tc>
          <w:tcPr>
            <w:tcW w:w="1233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2561AC" w:rsidRPr="00C126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3</w:t>
            </w:r>
            <w:r w:rsidRPr="00A00E90">
              <w:rPr>
                <w:rFonts w:eastAsia="宋体" w:hint="eastAsia"/>
                <w:szCs w:val="21"/>
              </w:rPr>
              <w:t>.</w:t>
            </w:r>
            <w:r w:rsidRPr="00C126AC">
              <w:rPr>
                <w:rFonts w:eastAsia="宋体" w:hint="eastAsia"/>
                <w:szCs w:val="21"/>
              </w:rPr>
              <w:t>计算机软件与理论</w:t>
            </w: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2561AC">
              <w:rPr>
                <w:rFonts w:eastAsia="宋体" w:hint="eastAsia"/>
                <w:szCs w:val="21"/>
              </w:rPr>
              <w:t>张志勇、刘中华、董永生、郑瑞娟、朱军龙</w:t>
            </w:r>
          </w:p>
        </w:tc>
        <w:tc>
          <w:tcPr>
            <w:tcW w:w="542" w:type="dxa"/>
            <w:vMerge/>
          </w:tcPr>
          <w:p w:rsidR="002561AC" w:rsidRPr="00840122" w:rsidRDefault="002561AC" w:rsidP="002561A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2561AC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2561AC" w:rsidRPr="00070CEE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2561AC" w:rsidRPr="00B912F0" w:rsidTr="00463823">
        <w:trPr>
          <w:cantSplit/>
          <w:trHeight w:val="2094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b/>
                <w:szCs w:val="18"/>
              </w:rPr>
              <w:t>学科专业名称及代码：</w:t>
            </w:r>
          </w:p>
          <w:p w:rsidR="002561AC" w:rsidRDefault="002561AC" w:rsidP="002561AC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30" w:name="_Toc494093069"/>
            <w:r w:rsidRPr="00B912F0">
              <w:rPr>
                <w:rStyle w:val="4Char"/>
                <w:rFonts w:hint="eastAsia"/>
                <w:b w:val="0"/>
                <w:color w:val="auto"/>
              </w:rPr>
              <w:t>信息与通信工程（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081000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30"/>
          </w:p>
          <w:p w:rsidR="002561AC" w:rsidRPr="00840122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</w:p>
        </w:tc>
        <w:tc>
          <w:tcPr>
            <w:tcW w:w="1023" w:type="dxa"/>
          </w:tcPr>
          <w:p w:rsidR="002561AC" w:rsidRPr="00A718F9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A718F9">
              <w:rPr>
                <w:rFonts w:eastAsia="宋体" w:hint="eastAsia"/>
                <w:szCs w:val="21"/>
              </w:rPr>
              <w:lastRenderedPageBreak/>
              <w:t>1</w:t>
            </w:r>
            <w:r>
              <w:rPr>
                <w:rFonts w:eastAsia="宋体" w:hint="eastAsia"/>
                <w:szCs w:val="21"/>
              </w:rPr>
              <w:t xml:space="preserve">. </w:t>
            </w:r>
            <w:r w:rsidRPr="00A718F9">
              <w:rPr>
                <w:rFonts w:eastAsia="宋体" w:hint="eastAsia"/>
                <w:szCs w:val="21"/>
              </w:rPr>
              <w:t>通信与信息系统</w:t>
            </w: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2561AC">
              <w:rPr>
                <w:rFonts w:eastAsia="宋体" w:hint="eastAsia"/>
                <w:szCs w:val="18"/>
              </w:rPr>
              <w:t>郑国强、邢玲、冀保峰、李春国、谢萍、张高远、吴红海、马华红</w:t>
            </w:r>
          </w:p>
        </w:tc>
        <w:tc>
          <w:tcPr>
            <w:tcW w:w="542" w:type="dxa"/>
            <w:vMerge w:val="restart"/>
          </w:tcPr>
          <w:p w:rsidR="002561AC" w:rsidRPr="00840122" w:rsidRDefault="002561AC" w:rsidP="002561AC">
            <w:pPr>
              <w:spacing w:line="300" w:lineRule="exact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5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b/>
                <w:szCs w:val="18"/>
              </w:rPr>
              <w:t>第一单元：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101</w:t>
            </w:r>
            <w:r w:rsidRPr="00B912F0">
              <w:rPr>
                <w:rFonts w:eastAsia="宋体" w:hint="eastAsia"/>
                <w:szCs w:val="18"/>
              </w:rPr>
              <w:t>思想政治理论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b/>
                <w:szCs w:val="18"/>
              </w:rPr>
              <w:t>第二单元：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201</w:t>
            </w:r>
            <w:r w:rsidRPr="00B912F0">
              <w:rPr>
                <w:rFonts w:eastAsia="宋体" w:hint="eastAsia"/>
                <w:szCs w:val="18"/>
              </w:rPr>
              <w:t>英语一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b/>
                <w:szCs w:val="18"/>
              </w:rPr>
              <w:t>第三单元：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lastRenderedPageBreak/>
              <w:t xml:space="preserve">301 </w:t>
            </w:r>
            <w:r w:rsidRPr="00B912F0">
              <w:rPr>
                <w:rFonts w:eastAsia="宋体" w:hint="eastAsia"/>
                <w:szCs w:val="18"/>
              </w:rPr>
              <w:t>数学一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b/>
                <w:szCs w:val="18"/>
              </w:rPr>
              <w:t>第四单元：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①</w:t>
            </w:r>
            <w:r w:rsidRPr="00B912F0">
              <w:rPr>
                <w:rFonts w:eastAsia="宋体" w:hint="eastAsia"/>
                <w:szCs w:val="18"/>
              </w:rPr>
              <w:t>923</w:t>
            </w:r>
            <w:r w:rsidRPr="00B912F0">
              <w:rPr>
                <w:rFonts w:eastAsia="宋体" w:hint="eastAsia"/>
                <w:szCs w:val="18"/>
              </w:rPr>
              <w:t>信号与系统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②</w:t>
            </w:r>
            <w:r w:rsidRPr="00B912F0">
              <w:rPr>
                <w:rFonts w:eastAsia="宋体" w:hint="eastAsia"/>
                <w:szCs w:val="18"/>
              </w:rPr>
              <w:t>828</w:t>
            </w:r>
            <w:r w:rsidRPr="00B912F0">
              <w:rPr>
                <w:rFonts w:eastAsia="宋体" w:hint="eastAsia"/>
                <w:szCs w:val="18"/>
              </w:rPr>
              <w:t>计算机网络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③</w:t>
            </w:r>
            <w:r w:rsidRPr="00B912F0">
              <w:rPr>
                <w:rFonts w:eastAsia="宋体" w:hint="eastAsia"/>
                <w:szCs w:val="18"/>
              </w:rPr>
              <w:t>983</w:t>
            </w:r>
            <w:r w:rsidRPr="00B912F0">
              <w:rPr>
                <w:rFonts w:eastAsia="宋体" w:hint="eastAsia"/>
                <w:szCs w:val="18"/>
              </w:rPr>
              <w:t>现代通信原理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①</w:t>
            </w:r>
            <w:r w:rsidRPr="00B912F0">
              <w:rPr>
                <w:rFonts w:eastAsia="宋体" w:hint="eastAsia"/>
                <w:szCs w:val="18"/>
              </w:rPr>
              <w:t>-</w:t>
            </w:r>
            <w:r w:rsidRPr="00B912F0">
              <w:rPr>
                <w:rFonts w:eastAsia="宋体" w:hint="eastAsia"/>
                <w:szCs w:val="18"/>
              </w:rPr>
              <w:t>③</w:t>
            </w:r>
            <w:r w:rsidRPr="00B912F0">
              <w:rPr>
                <w:rFonts w:eastAsia="宋体"/>
                <w:szCs w:val="18"/>
              </w:rPr>
              <w:t>任选</w:t>
            </w:r>
            <w:r w:rsidRPr="00B912F0">
              <w:rPr>
                <w:rFonts w:eastAsia="宋体"/>
                <w:szCs w:val="18"/>
              </w:rPr>
              <w:t>1</w:t>
            </w:r>
            <w:r w:rsidRPr="00B912F0">
              <w:rPr>
                <w:rFonts w:eastAsia="宋体"/>
                <w:szCs w:val="18"/>
              </w:rPr>
              <w:t>门</w:t>
            </w:r>
          </w:p>
        </w:tc>
        <w:tc>
          <w:tcPr>
            <w:tcW w:w="1378" w:type="dxa"/>
            <w:vMerge/>
          </w:tcPr>
          <w:p w:rsidR="002561AC" w:rsidRPr="00F16D7F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2561AC" w:rsidRPr="00F16D7F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F16D7F">
              <w:rPr>
                <w:rFonts w:eastAsia="宋体"/>
                <w:b/>
                <w:szCs w:val="21"/>
              </w:rPr>
              <w:t>复试科目名称：</w:t>
            </w:r>
          </w:p>
          <w:p w:rsidR="002561AC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F16D7F">
              <w:rPr>
                <w:rFonts w:eastAsia="宋体" w:hint="eastAsia"/>
                <w:szCs w:val="18"/>
              </w:rPr>
              <w:t>数字信号处理</w:t>
            </w:r>
          </w:p>
          <w:p w:rsidR="002561AC" w:rsidRPr="00F16D7F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2561AC" w:rsidRPr="00F16D7F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F16D7F">
              <w:rPr>
                <w:rFonts w:eastAsia="宋体" w:hint="eastAsia"/>
                <w:b/>
                <w:szCs w:val="21"/>
              </w:rPr>
              <w:t>非全日制本科</w:t>
            </w:r>
            <w:r w:rsidRPr="00F16D7F">
              <w:rPr>
                <w:rFonts w:eastAsia="宋体"/>
                <w:b/>
                <w:szCs w:val="21"/>
              </w:rPr>
              <w:t>加试科目名称：</w:t>
            </w:r>
          </w:p>
          <w:p w:rsidR="002561AC" w:rsidRPr="00F16D7F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>
              <w:rPr>
                <w:rFonts w:eastAsia="宋体" w:hint="eastAsia"/>
                <w:szCs w:val="18"/>
              </w:rPr>
              <w:t>1.</w:t>
            </w:r>
            <w:r w:rsidRPr="00F16D7F">
              <w:rPr>
                <w:rFonts w:eastAsia="宋体" w:hint="eastAsia"/>
                <w:szCs w:val="18"/>
              </w:rPr>
              <w:t>无线通信基础</w:t>
            </w:r>
          </w:p>
          <w:p w:rsidR="002561AC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>
              <w:rPr>
                <w:rFonts w:eastAsia="宋体" w:hint="eastAsia"/>
                <w:szCs w:val="18"/>
              </w:rPr>
              <w:lastRenderedPageBreak/>
              <w:t>2.</w:t>
            </w:r>
            <w:r w:rsidRPr="00F16D7F">
              <w:rPr>
                <w:rFonts w:eastAsia="宋体" w:hint="eastAsia"/>
                <w:szCs w:val="18"/>
              </w:rPr>
              <w:t>电信技术基础</w:t>
            </w:r>
          </w:p>
          <w:p w:rsidR="002561AC" w:rsidRPr="00F16D7F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2561AC" w:rsidRPr="00F16D7F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F16D7F">
              <w:rPr>
                <w:rFonts w:eastAsia="宋体" w:hint="eastAsia"/>
                <w:b/>
                <w:szCs w:val="21"/>
              </w:rPr>
              <w:t>不招收同等学力考生</w:t>
            </w:r>
          </w:p>
          <w:p w:rsidR="002561AC" w:rsidRPr="00F16D7F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2561AC" w:rsidRPr="00B912F0" w:rsidTr="00463823">
        <w:trPr>
          <w:cantSplit/>
          <w:trHeight w:val="828"/>
          <w:jc w:val="center"/>
        </w:trPr>
        <w:tc>
          <w:tcPr>
            <w:tcW w:w="1233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  <w:tc>
          <w:tcPr>
            <w:tcW w:w="1023" w:type="dxa"/>
          </w:tcPr>
          <w:p w:rsidR="002561AC" w:rsidRPr="00A718F9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A718F9">
              <w:rPr>
                <w:rFonts w:eastAsia="宋体" w:hint="eastAsia"/>
                <w:szCs w:val="21"/>
              </w:rPr>
              <w:t>2</w:t>
            </w:r>
            <w:r>
              <w:rPr>
                <w:rFonts w:eastAsia="宋体"/>
                <w:szCs w:val="21"/>
              </w:rPr>
              <w:t xml:space="preserve">. </w:t>
            </w:r>
            <w:r w:rsidRPr="00A718F9">
              <w:rPr>
                <w:rFonts w:eastAsia="宋体" w:hint="eastAsia"/>
                <w:szCs w:val="21"/>
              </w:rPr>
              <w:t>信号与信息处理</w:t>
            </w: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2561AC">
              <w:rPr>
                <w:rFonts w:eastAsia="宋体" w:hint="eastAsia"/>
                <w:szCs w:val="18"/>
              </w:rPr>
              <w:t>刘伟、高宏峰、冀保峰、李春国、谢萍、张高远、徐素莉</w:t>
            </w:r>
          </w:p>
        </w:tc>
        <w:tc>
          <w:tcPr>
            <w:tcW w:w="542" w:type="dxa"/>
            <w:vMerge/>
          </w:tcPr>
          <w:p w:rsidR="002561AC" w:rsidRPr="00840122" w:rsidRDefault="002561AC" w:rsidP="002561A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  <w:tc>
          <w:tcPr>
            <w:tcW w:w="1378" w:type="dxa"/>
            <w:vMerge/>
          </w:tcPr>
          <w:p w:rsidR="002561AC" w:rsidRPr="00F16D7F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2561AC" w:rsidRPr="00F16D7F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2561AC" w:rsidRPr="00B912F0" w:rsidTr="00463823">
        <w:trPr>
          <w:cantSplit/>
          <w:trHeight w:val="952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2561AC" w:rsidRDefault="002561AC" w:rsidP="002561AC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31" w:name="_Toc494093070"/>
            <w:r w:rsidRPr="00B912F0">
              <w:rPr>
                <w:rStyle w:val="4Char"/>
                <w:rFonts w:hint="eastAsia"/>
                <w:b w:val="0"/>
                <w:color w:val="auto"/>
              </w:rPr>
              <w:t>控制科学与工程（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081100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31"/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2561AC" w:rsidRPr="00682C7B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682C7B">
              <w:rPr>
                <w:rFonts w:eastAsia="宋体" w:hint="eastAsia"/>
                <w:szCs w:val="21"/>
              </w:rPr>
              <w:t>1</w:t>
            </w:r>
            <w:r>
              <w:rPr>
                <w:rFonts w:eastAsia="宋体"/>
                <w:szCs w:val="21"/>
              </w:rPr>
              <w:t xml:space="preserve">. </w:t>
            </w:r>
            <w:r w:rsidRPr="00682C7B">
              <w:rPr>
                <w:rFonts w:eastAsia="宋体" w:hint="eastAsia"/>
                <w:szCs w:val="21"/>
              </w:rPr>
              <w:t>控制理论与控制工程</w:t>
            </w: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2561AC">
              <w:rPr>
                <w:rFonts w:eastAsia="宋体" w:hint="eastAsia"/>
                <w:szCs w:val="21"/>
              </w:rPr>
              <w:t>付主木</w:t>
            </w:r>
            <w:proofErr w:type="gramEnd"/>
            <w:r w:rsidRPr="002561AC">
              <w:rPr>
                <w:rFonts w:eastAsia="宋体" w:hint="eastAsia"/>
                <w:szCs w:val="21"/>
              </w:rPr>
              <w:t>、范波、刘珊中、宋晓娜、孙力帆、陶发展、闫永义、刘磊坡</w:t>
            </w:r>
          </w:p>
        </w:tc>
        <w:tc>
          <w:tcPr>
            <w:tcW w:w="542" w:type="dxa"/>
            <w:vMerge w:val="restart"/>
          </w:tcPr>
          <w:p w:rsidR="002561AC" w:rsidRPr="00B912F0" w:rsidRDefault="008B7223" w:rsidP="002561AC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24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301</w:t>
            </w:r>
            <w:r w:rsidRPr="00B912F0">
              <w:rPr>
                <w:rFonts w:eastAsia="宋体"/>
                <w:szCs w:val="21"/>
              </w:rPr>
              <w:t>数学一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/>
                <w:szCs w:val="21"/>
              </w:rPr>
              <w:t>823</w:t>
            </w:r>
            <w:r w:rsidRPr="00B912F0">
              <w:rPr>
                <w:rFonts w:eastAsia="宋体"/>
                <w:szCs w:val="21"/>
              </w:rPr>
              <w:t>自动控制原理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926</w:t>
            </w:r>
            <w:r w:rsidRPr="00B912F0">
              <w:rPr>
                <w:rFonts w:eastAsia="宋体" w:hint="eastAsia"/>
                <w:szCs w:val="21"/>
              </w:rPr>
              <w:t>数字电子技术基础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>856</w:t>
            </w:r>
            <w:r w:rsidRPr="00B912F0">
              <w:rPr>
                <w:rFonts w:eastAsia="宋体" w:hint="eastAsia"/>
                <w:szCs w:val="21"/>
              </w:rPr>
              <w:t>高等代数①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</w:tc>
        <w:tc>
          <w:tcPr>
            <w:tcW w:w="1378" w:type="dxa"/>
            <w:vMerge w:val="restart"/>
          </w:tcPr>
          <w:p w:rsidR="002561AC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  <w:p w:rsidR="002561AC" w:rsidRPr="00840122" w:rsidRDefault="002561AC" w:rsidP="002561AC">
            <w:pPr>
              <w:widowControl/>
              <w:jc w:val="left"/>
              <w:rPr>
                <w:rFonts w:eastAsia="宋体"/>
                <w:b/>
                <w:szCs w:val="18"/>
              </w:rPr>
            </w:pPr>
            <w:r>
              <w:rPr>
                <w:rFonts w:eastAsia="宋体" w:hint="eastAsia"/>
                <w:b/>
                <w:szCs w:val="21"/>
              </w:rPr>
              <w:t>彭老师：</w:t>
            </w:r>
            <w:r>
              <w:rPr>
                <w:rFonts w:eastAsia="宋体" w:hint="eastAsia"/>
                <w:b/>
                <w:szCs w:val="21"/>
              </w:rPr>
              <w:t>0379-65627652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2561AC" w:rsidRPr="00840122" w:rsidRDefault="002561AC" w:rsidP="002561AC">
            <w:pPr>
              <w:widowControl/>
              <w:jc w:val="left"/>
              <w:rPr>
                <w:rFonts w:eastAsia="宋体"/>
                <w:b/>
                <w:szCs w:val="18"/>
              </w:rPr>
            </w:pPr>
            <w:r w:rsidRPr="00840122">
              <w:rPr>
                <w:rFonts w:eastAsia="宋体"/>
                <w:b/>
                <w:szCs w:val="18"/>
              </w:rPr>
              <w:t>复试科目名称：</w:t>
            </w:r>
          </w:p>
          <w:p w:rsidR="002561AC" w:rsidRDefault="002561AC" w:rsidP="002561AC">
            <w:pPr>
              <w:spacing w:line="400" w:lineRule="exact"/>
              <w:rPr>
                <w:rFonts w:ascii="宋体" w:hAnsi="宋体" w:cs="宋体"/>
                <w:b/>
                <w:kern w:val="0"/>
                <w:sz w:val="24"/>
              </w:rPr>
            </w:pPr>
            <w:r w:rsidRPr="00F16D7F">
              <w:rPr>
                <w:rFonts w:eastAsia="宋体" w:hint="eastAsia"/>
                <w:szCs w:val="18"/>
              </w:rPr>
              <w:t>控制工程基础</w:t>
            </w:r>
          </w:p>
          <w:p w:rsidR="002561AC" w:rsidRDefault="002561AC" w:rsidP="002561AC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2561AC" w:rsidRPr="00840122" w:rsidRDefault="002561AC" w:rsidP="002561AC">
            <w:pPr>
              <w:widowControl/>
              <w:jc w:val="left"/>
              <w:rPr>
                <w:rFonts w:eastAsia="宋体"/>
                <w:b/>
                <w:szCs w:val="18"/>
              </w:rPr>
            </w:pPr>
            <w:r w:rsidRPr="00840122">
              <w:rPr>
                <w:rFonts w:eastAsia="宋体" w:hint="eastAsia"/>
                <w:b/>
                <w:szCs w:val="18"/>
              </w:rPr>
              <w:t>非全日制本科</w:t>
            </w:r>
            <w:r w:rsidRPr="00840122">
              <w:rPr>
                <w:rFonts w:eastAsia="宋体"/>
                <w:b/>
                <w:szCs w:val="18"/>
              </w:rPr>
              <w:t>加试科目名称：</w:t>
            </w:r>
          </w:p>
          <w:p w:rsidR="002561AC" w:rsidRPr="00407DE8" w:rsidRDefault="002561AC" w:rsidP="002561AC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E0696C">
              <w:rPr>
                <w:rFonts w:hAnsi="宋体" w:hint="eastAsia"/>
                <w:szCs w:val="21"/>
              </w:rPr>
              <w:t>1</w:t>
            </w:r>
            <w:r w:rsidRPr="00407DE8">
              <w:rPr>
                <w:rFonts w:eastAsia="宋体" w:hint="eastAsia"/>
                <w:szCs w:val="18"/>
              </w:rPr>
              <w:t xml:space="preserve">. </w:t>
            </w:r>
            <w:r w:rsidRPr="00407DE8">
              <w:rPr>
                <w:rFonts w:eastAsia="宋体" w:hint="eastAsia"/>
                <w:szCs w:val="18"/>
              </w:rPr>
              <w:t>电子技术基础</w:t>
            </w:r>
          </w:p>
          <w:p w:rsidR="002561AC" w:rsidRDefault="002561AC" w:rsidP="002561AC">
            <w:pPr>
              <w:spacing w:line="300" w:lineRule="exact"/>
              <w:jc w:val="left"/>
              <w:rPr>
                <w:rFonts w:hAnsi="宋体"/>
                <w:szCs w:val="21"/>
              </w:rPr>
            </w:pPr>
            <w:r w:rsidRPr="00407DE8">
              <w:rPr>
                <w:rFonts w:eastAsia="宋体" w:hint="eastAsia"/>
                <w:szCs w:val="18"/>
              </w:rPr>
              <w:t xml:space="preserve">2. </w:t>
            </w:r>
            <w:r w:rsidRPr="00407DE8">
              <w:rPr>
                <w:rFonts w:eastAsia="宋体" w:hint="eastAsia"/>
                <w:szCs w:val="18"/>
              </w:rPr>
              <w:t>微机原理</w:t>
            </w:r>
          </w:p>
          <w:p w:rsidR="002561AC" w:rsidRDefault="002561AC" w:rsidP="002561AC">
            <w:pPr>
              <w:rPr>
                <w:rFonts w:hAnsi="宋体"/>
                <w:szCs w:val="21"/>
              </w:rPr>
            </w:pPr>
          </w:p>
          <w:p w:rsidR="002561AC" w:rsidRPr="00840122" w:rsidRDefault="002561AC" w:rsidP="002561AC">
            <w:pPr>
              <w:widowControl/>
              <w:jc w:val="left"/>
              <w:rPr>
                <w:rFonts w:eastAsia="宋体"/>
                <w:b/>
                <w:szCs w:val="18"/>
              </w:rPr>
            </w:pPr>
            <w:r w:rsidRPr="00840122">
              <w:rPr>
                <w:rFonts w:eastAsia="宋体" w:hint="eastAsia"/>
                <w:b/>
                <w:szCs w:val="18"/>
              </w:rPr>
              <w:t>不招收同等学力考生</w:t>
            </w:r>
          </w:p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2561AC" w:rsidRPr="00B912F0" w:rsidTr="00463823">
        <w:trPr>
          <w:cantSplit/>
          <w:trHeight w:val="949"/>
          <w:jc w:val="center"/>
        </w:trPr>
        <w:tc>
          <w:tcPr>
            <w:tcW w:w="1233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2561AC" w:rsidRPr="00682C7B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682C7B">
              <w:rPr>
                <w:rFonts w:eastAsia="宋体" w:hint="eastAsia"/>
                <w:szCs w:val="21"/>
              </w:rPr>
              <w:t>2</w:t>
            </w:r>
            <w:r>
              <w:rPr>
                <w:rFonts w:eastAsia="宋体"/>
                <w:szCs w:val="21"/>
              </w:rPr>
              <w:t xml:space="preserve">. </w:t>
            </w:r>
            <w:r w:rsidRPr="00682C7B">
              <w:rPr>
                <w:rFonts w:eastAsia="宋体" w:hint="eastAsia"/>
                <w:szCs w:val="21"/>
              </w:rPr>
              <w:t>检测技术与自动化装置</w:t>
            </w: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2561AC">
              <w:rPr>
                <w:rFonts w:eastAsia="宋体" w:hint="eastAsia"/>
                <w:szCs w:val="21"/>
              </w:rPr>
              <w:t>马建伟、范波、林青松、吴贵芳、宁召柯、张海涛</w:t>
            </w:r>
          </w:p>
        </w:tc>
        <w:tc>
          <w:tcPr>
            <w:tcW w:w="542" w:type="dxa"/>
            <w:vMerge/>
          </w:tcPr>
          <w:p w:rsidR="002561AC" w:rsidRDefault="002561AC" w:rsidP="002561A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2561AC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2561AC" w:rsidRPr="00840122" w:rsidRDefault="002561AC" w:rsidP="002561AC">
            <w:pPr>
              <w:widowControl/>
              <w:jc w:val="left"/>
              <w:rPr>
                <w:rFonts w:eastAsia="宋体"/>
                <w:b/>
                <w:szCs w:val="18"/>
              </w:rPr>
            </w:pPr>
          </w:p>
        </w:tc>
      </w:tr>
      <w:tr w:rsidR="002561AC" w:rsidRPr="00B912F0" w:rsidTr="00463823">
        <w:trPr>
          <w:cantSplit/>
          <w:trHeight w:val="949"/>
          <w:jc w:val="center"/>
        </w:trPr>
        <w:tc>
          <w:tcPr>
            <w:tcW w:w="1233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2561AC" w:rsidRPr="00682C7B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682C7B">
              <w:rPr>
                <w:rFonts w:eastAsia="宋体" w:hint="eastAsia"/>
                <w:szCs w:val="21"/>
              </w:rPr>
              <w:t>3</w:t>
            </w:r>
            <w:r>
              <w:rPr>
                <w:rFonts w:eastAsia="宋体"/>
                <w:szCs w:val="21"/>
              </w:rPr>
              <w:t xml:space="preserve">. </w:t>
            </w:r>
            <w:r w:rsidRPr="00682C7B">
              <w:rPr>
                <w:rFonts w:eastAsia="宋体" w:hint="eastAsia"/>
                <w:szCs w:val="21"/>
              </w:rPr>
              <w:t>系统工程</w:t>
            </w: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2561AC">
              <w:rPr>
                <w:rFonts w:eastAsia="宋体" w:hint="eastAsia"/>
                <w:szCs w:val="21"/>
              </w:rPr>
              <w:t>刘珊中、宋晓娜、闫永义、张海涛、刘磊坡</w:t>
            </w:r>
          </w:p>
        </w:tc>
        <w:tc>
          <w:tcPr>
            <w:tcW w:w="542" w:type="dxa"/>
            <w:vMerge/>
          </w:tcPr>
          <w:p w:rsidR="002561AC" w:rsidRDefault="002561AC" w:rsidP="002561A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2561AC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2561AC" w:rsidRPr="00840122" w:rsidRDefault="002561AC" w:rsidP="002561AC">
            <w:pPr>
              <w:widowControl/>
              <w:jc w:val="left"/>
              <w:rPr>
                <w:rFonts w:eastAsia="宋体"/>
                <w:b/>
                <w:szCs w:val="18"/>
              </w:rPr>
            </w:pPr>
          </w:p>
        </w:tc>
      </w:tr>
      <w:tr w:rsidR="002561AC" w:rsidRPr="00B912F0" w:rsidTr="00463823">
        <w:trPr>
          <w:cantSplit/>
          <w:trHeight w:val="949"/>
          <w:jc w:val="center"/>
        </w:trPr>
        <w:tc>
          <w:tcPr>
            <w:tcW w:w="1233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2561AC" w:rsidRPr="00682C7B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682C7B">
              <w:rPr>
                <w:rFonts w:eastAsia="宋体" w:hint="eastAsia"/>
                <w:szCs w:val="21"/>
              </w:rPr>
              <w:t>4</w:t>
            </w:r>
            <w:r w:rsidRPr="00682C7B">
              <w:rPr>
                <w:rFonts w:eastAsia="宋体"/>
                <w:szCs w:val="21"/>
              </w:rPr>
              <w:t xml:space="preserve">. </w:t>
            </w:r>
            <w:r w:rsidRPr="00682C7B">
              <w:rPr>
                <w:rFonts w:eastAsia="宋体" w:hint="eastAsia"/>
                <w:szCs w:val="21"/>
              </w:rPr>
              <w:t>模式识别与智能系统</w:t>
            </w: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2561AC">
              <w:rPr>
                <w:rFonts w:eastAsia="宋体" w:hint="eastAsia"/>
                <w:szCs w:val="21"/>
              </w:rPr>
              <w:t>赵力、宁召柯、孙力帆、</w:t>
            </w:r>
            <w:proofErr w:type="gramStart"/>
            <w:r w:rsidRPr="002561AC">
              <w:rPr>
                <w:rFonts w:eastAsia="宋体" w:hint="eastAsia"/>
                <w:szCs w:val="21"/>
              </w:rPr>
              <w:t>陶发展</w:t>
            </w:r>
            <w:proofErr w:type="gramEnd"/>
          </w:p>
        </w:tc>
        <w:tc>
          <w:tcPr>
            <w:tcW w:w="542" w:type="dxa"/>
            <w:vMerge/>
          </w:tcPr>
          <w:p w:rsidR="002561AC" w:rsidRDefault="002561AC" w:rsidP="002561A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2561AC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2561AC" w:rsidRPr="00840122" w:rsidRDefault="002561AC" w:rsidP="002561AC">
            <w:pPr>
              <w:widowControl/>
              <w:jc w:val="left"/>
              <w:rPr>
                <w:rFonts w:eastAsia="宋体"/>
                <w:b/>
                <w:szCs w:val="18"/>
              </w:rPr>
            </w:pPr>
          </w:p>
        </w:tc>
      </w:tr>
      <w:tr w:rsidR="002561AC" w:rsidRPr="00B912F0" w:rsidTr="00463823">
        <w:trPr>
          <w:cantSplit/>
          <w:trHeight w:val="949"/>
          <w:jc w:val="center"/>
        </w:trPr>
        <w:tc>
          <w:tcPr>
            <w:tcW w:w="1233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2561AC" w:rsidRPr="00840122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840122">
              <w:rPr>
                <w:rFonts w:eastAsia="宋体" w:hint="eastAsia"/>
                <w:szCs w:val="21"/>
              </w:rPr>
              <w:t xml:space="preserve">5. </w:t>
            </w:r>
            <w:r w:rsidRPr="00840122">
              <w:rPr>
                <w:rFonts w:eastAsia="宋体" w:hint="eastAsia"/>
                <w:szCs w:val="21"/>
              </w:rPr>
              <w:t>导航、制导与控制</w:t>
            </w:r>
          </w:p>
          <w:p w:rsidR="002561AC" w:rsidRPr="00B912F0" w:rsidRDefault="002561AC" w:rsidP="002561AC">
            <w:pPr>
              <w:spacing w:line="300" w:lineRule="exact"/>
              <w:ind w:firstLineChars="50" w:firstLine="90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561AC" w:rsidRPr="002561AC" w:rsidRDefault="002561AC" w:rsidP="002561AC">
            <w:pPr>
              <w:spacing w:line="300" w:lineRule="exact"/>
              <w:rPr>
                <w:rFonts w:eastAsia="宋体"/>
                <w:szCs w:val="21"/>
              </w:rPr>
            </w:pPr>
            <w:r w:rsidRPr="002561AC">
              <w:rPr>
                <w:rFonts w:eastAsia="宋体" w:hint="eastAsia"/>
                <w:szCs w:val="21"/>
              </w:rPr>
              <w:t>马建伟、</w:t>
            </w:r>
            <w:proofErr w:type="gramStart"/>
            <w:r w:rsidRPr="002561AC">
              <w:rPr>
                <w:rFonts w:eastAsia="宋体" w:hint="eastAsia"/>
                <w:szCs w:val="21"/>
              </w:rPr>
              <w:t>付主木</w:t>
            </w:r>
            <w:proofErr w:type="gramEnd"/>
            <w:r w:rsidRPr="002561AC">
              <w:rPr>
                <w:rFonts w:eastAsia="宋体" w:hint="eastAsia"/>
                <w:szCs w:val="21"/>
              </w:rPr>
              <w:t>、林青松</w:t>
            </w:r>
          </w:p>
        </w:tc>
        <w:tc>
          <w:tcPr>
            <w:tcW w:w="542" w:type="dxa"/>
            <w:vMerge/>
          </w:tcPr>
          <w:p w:rsidR="002561AC" w:rsidRDefault="002561AC" w:rsidP="002561A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2561AC" w:rsidRPr="00B912F0" w:rsidRDefault="002561AC" w:rsidP="002561A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2561AC" w:rsidRDefault="002561AC" w:rsidP="002561AC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2561AC" w:rsidRPr="00840122" w:rsidRDefault="002561AC" w:rsidP="002561AC">
            <w:pPr>
              <w:widowControl/>
              <w:jc w:val="left"/>
              <w:rPr>
                <w:rFonts w:eastAsia="宋体"/>
                <w:b/>
                <w:szCs w:val="18"/>
              </w:rPr>
            </w:pPr>
          </w:p>
        </w:tc>
      </w:tr>
      <w:tr w:rsidR="008B7223" w:rsidRPr="00B912F0" w:rsidTr="00463823">
        <w:trPr>
          <w:cantSplit/>
          <w:trHeight w:val="1110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bookmarkStart w:id="32" w:name="_Toc494093071"/>
            <w:r w:rsidRPr="00B912F0">
              <w:rPr>
                <w:rStyle w:val="4Char"/>
                <w:rFonts w:hint="eastAsia"/>
                <w:b w:val="0"/>
                <w:color w:val="auto"/>
              </w:rPr>
              <w:t>软件工程（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083500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32"/>
          </w:p>
        </w:tc>
        <w:tc>
          <w:tcPr>
            <w:tcW w:w="1023" w:type="dxa"/>
          </w:tcPr>
          <w:p w:rsidR="008B7223" w:rsidRPr="00EB03DB" w:rsidRDefault="008B7223" w:rsidP="008B7223">
            <w:pPr>
              <w:rPr>
                <w:rFonts w:eastAsia="宋体"/>
                <w:szCs w:val="21"/>
              </w:rPr>
            </w:pPr>
            <w:r w:rsidRPr="00EB03DB">
              <w:rPr>
                <w:rFonts w:eastAsia="宋体" w:hint="eastAsia"/>
                <w:szCs w:val="21"/>
              </w:rPr>
              <w:t>1</w:t>
            </w:r>
            <w:r>
              <w:rPr>
                <w:rFonts w:eastAsia="宋体"/>
                <w:szCs w:val="21"/>
              </w:rPr>
              <w:t xml:space="preserve">. </w:t>
            </w:r>
            <w:r w:rsidRPr="00EB03DB">
              <w:rPr>
                <w:rFonts w:eastAsia="宋体" w:hint="eastAsia"/>
                <w:szCs w:val="21"/>
              </w:rPr>
              <w:t>软件工程与形式化验证</w:t>
            </w:r>
          </w:p>
        </w:tc>
        <w:tc>
          <w:tcPr>
            <w:tcW w:w="1417" w:type="dxa"/>
            <w:vAlign w:val="center"/>
          </w:tcPr>
          <w:p w:rsidR="008B7223" w:rsidRPr="008B7223" w:rsidRDefault="008B7223" w:rsidP="008B7223">
            <w:pPr>
              <w:rPr>
                <w:rFonts w:eastAsia="宋体"/>
                <w:szCs w:val="21"/>
              </w:rPr>
            </w:pPr>
            <w:r w:rsidRPr="008B7223">
              <w:rPr>
                <w:rFonts w:eastAsia="宋体" w:hint="eastAsia"/>
                <w:szCs w:val="21"/>
              </w:rPr>
              <w:t>霍华、刘勇、史恒亮、叶传奇</w:t>
            </w:r>
          </w:p>
        </w:tc>
        <w:tc>
          <w:tcPr>
            <w:tcW w:w="542" w:type="dxa"/>
            <w:vMerge w:val="restart"/>
          </w:tcPr>
          <w:p w:rsidR="008B7223" w:rsidRDefault="008B7223" w:rsidP="008B7223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  <w:p w:rsidR="008B7223" w:rsidRPr="00B912F0" w:rsidRDefault="008B7223" w:rsidP="008B7223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10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302</w:t>
            </w:r>
            <w:r w:rsidRPr="00B912F0">
              <w:rPr>
                <w:rFonts w:eastAsia="宋体"/>
                <w:szCs w:val="21"/>
              </w:rPr>
              <w:t>数学二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①</w:t>
            </w:r>
            <w:r w:rsidRPr="00B912F0">
              <w:rPr>
                <w:rFonts w:eastAsia="宋体"/>
                <w:szCs w:val="21"/>
              </w:rPr>
              <w:t>825</w:t>
            </w:r>
            <w:r w:rsidRPr="00B912F0">
              <w:rPr>
                <w:rFonts w:eastAsia="宋体"/>
                <w:szCs w:val="21"/>
              </w:rPr>
              <w:t>数据结构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②</w:t>
            </w:r>
            <w:r w:rsidRPr="00B912F0">
              <w:rPr>
                <w:rFonts w:eastAsia="宋体"/>
                <w:szCs w:val="21"/>
              </w:rPr>
              <w:t>826</w:t>
            </w:r>
            <w:r w:rsidRPr="00B912F0">
              <w:rPr>
                <w:rFonts w:eastAsia="宋体"/>
                <w:szCs w:val="21"/>
              </w:rPr>
              <w:t>操作系统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>811</w:t>
            </w:r>
            <w:r w:rsidRPr="00B912F0">
              <w:rPr>
                <w:rFonts w:eastAsia="宋体" w:hint="eastAsia"/>
                <w:szCs w:val="21"/>
              </w:rPr>
              <w:t>数据库原理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</w:tc>
        <w:tc>
          <w:tcPr>
            <w:tcW w:w="1378" w:type="dxa"/>
            <w:vMerge/>
          </w:tcPr>
          <w:p w:rsidR="008B7223" w:rsidRPr="00A80121" w:rsidRDefault="008B7223" w:rsidP="008B7223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8B7223" w:rsidRPr="00A80121" w:rsidRDefault="008B7223" w:rsidP="008B7223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A80121">
              <w:rPr>
                <w:rFonts w:eastAsia="宋体"/>
                <w:b/>
                <w:szCs w:val="21"/>
              </w:rPr>
              <w:t>复试科目名称：</w:t>
            </w:r>
          </w:p>
          <w:p w:rsidR="008B7223" w:rsidRPr="00E46A9A" w:rsidRDefault="008B7223" w:rsidP="008B7223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E46A9A">
              <w:rPr>
                <w:rFonts w:eastAsia="宋体" w:hint="eastAsia"/>
                <w:szCs w:val="18"/>
              </w:rPr>
              <w:t>计算机网络技术</w:t>
            </w:r>
          </w:p>
          <w:p w:rsidR="008B7223" w:rsidRPr="00A80121" w:rsidRDefault="008B7223" w:rsidP="008B7223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A80121">
              <w:rPr>
                <w:rFonts w:eastAsia="宋体" w:hint="eastAsia"/>
                <w:b/>
                <w:szCs w:val="21"/>
              </w:rPr>
              <w:t>非全日制本科</w:t>
            </w:r>
            <w:r w:rsidRPr="00A80121">
              <w:rPr>
                <w:rFonts w:eastAsia="宋体"/>
                <w:b/>
                <w:szCs w:val="21"/>
              </w:rPr>
              <w:t>加试科目名称：</w:t>
            </w:r>
          </w:p>
          <w:p w:rsidR="008B7223" w:rsidRPr="00E46A9A" w:rsidRDefault="008B7223" w:rsidP="008B7223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E46A9A">
              <w:rPr>
                <w:rFonts w:eastAsia="宋体" w:hint="eastAsia"/>
                <w:szCs w:val="18"/>
              </w:rPr>
              <w:t>1.</w:t>
            </w:r>
            <w:r w:rsidRPr="00E46A9A">
              <w:rPr>
                <w:rFonts w:eastAsia="宋体" w:hint="eastAsia"/>
                <w:szCs w:val="18"/>
              </w:rPr>
              <w:t>软件技术基础</w:t>
            </w:r>
          </w:p>
          <w:p w:rsidR="008B7223" w:rsidRPr="00E46A9A" w:rsidRDefault="008B7223" w:rsidP="008B7223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E46A9A">
              <w:rPr>
                <w:rFonts w:eastAsia="宋体" w:hint="eastAsia"/>
                <w:szCs w:val="18"/>
              </w:rPr>
              <w:t>2. C</w:t>
            </w:r>
            <w:r w:rsidRPr="00E46A9A">
              <w:rPr>
                <w:rFonts w:eastAsia="宋体" w:hint="eastAsia"/>
                <w:szCs w:val="18"/>
              </w:rPr>
              <w:t>语言</w:t>
            </w:r>
          </w:p>
          <w:p w:rsidR="008B7223" w:rsidRPr="00B912F0" w:rsidRDefault="008B7223" w:rsidP="008B7223">
            <w:pPr>
              <w:widowControl/>
              <w:jc w:val="left"/>
              <w:rPr>
                <w:rFonts w:eastAsia="宋体"/>
                <w:szCs w:val="21"/>
              </w:rPr>
            </w:pPr>
            <w:r w:rsidRPr="00A80121">
              <w:rPr>
                <w:rFonts w:eastAsia="宋体" w:hint="eastAsia"/>
                <w:b/>
                <w:szCs w:val="21"/>
              </w:rPr>
              <w:t>不招收同等学力考生</w:t>
            </w:r>
          </w:p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8B7223" w:rsidRPr="00B912F0" w:rsidTr="00463823">
        <w:trPr>
          <w:cantSplit/>
          <w:trHeight w:val="1107"/>
          <w:jc w:val="center"/>
        </w:trPr>
        <w:tc>
          <w:tcPr>
            <w:tcW w:w="1233" w:type="dxa"/>
            <w:vMerge/>
            <w:shd w:val="clear" w:color="auto" w:fill="auto"/>
          </w:tcPr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8B7223" w:rsidRPr="00EB03DB" w:rsidRDefault="008B7223" w:rsidP="008B7223">
            <w:pPr>
              <w:rPr>
                <w:rFonts w:eastAsia="宋体"/>
                <w:szCs w:val="21"/>
              </w:rPr>
            </w:pPr>
            <w:r w:rsidRPr="00EB03DB">
              <w:rPr>
                <w:rFonts w:eastAsia="宋体" w:hint="eastAsia"/>
                <w:szCs w:val="21"/>
              </w:rPr>
              <w:t>2</w:t>
            </w:r>
            <w:r>
              <w:rPr>
                <w:rFonts w:eastAsia="宋体"/>
                <w:szCs w:val="21"/>
              </w:rPr>
              <w:t xml:space="preserve">. </w:t>
            </w:r>
            <w:r w:rsidRPr="00EB03DB">
              <w:rPr>
                <w:rFonts w:eastAsia="宋体" w:hint="eastAsia"/>
                <w:szCs w:val="21"/>
              </w:rPr>
              <w:t>高性能计算与服务技术</w:t>
            </w:r>
          </w:p>
        </w:tc>
        <w:tc>
          <w:tcPr>
            <w:tcW w:w="1417" w:type="dxa"/>
            <w:vAlign w:val="center"/>
          </w:tcPr>
          <w:p w:rsidR="008B7223" w:rsidRPr="008B7223" w:rsidRDefault="008B7223" w:rsidP="008B7223">
            <w:pPr>
              <w:rPr>
                <w:rFonts w:eastAsia="宋体"/>
                <w:szCs w:val="21"/>
              </w:rPr>
            </w:pPr>
            <w:r w:rsidRPr="008B7223">
              <w:rPr>
                <w:rFonts w:eastAsia="宋体" w:hint="eastAsia"/>
                <w:szCs w:val="21"/>
              </w:rPr>
              <w:t>霍华、刘中华、孙士保、刘刚、刘欣亮</w:t>
            </w:r>
          </w:p>
        </w:tc>
        <w:tc>
          <w:tcPr>
            <w:tcW w:w="542" w:type="dxa"/>
            <w:vMerge/>
          </w:tcPr>
          <w:p w:rsidR="008B7223" w:rsidRDefault="008B7223" w:rsidP="008B7223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8B7223" w:rsidRPr="00A80121" w:rsidRDefault="008B7223" w:rsidP="008B7223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8B7223" w:rsidRPr="00A80121" w:rsidRDefault="008B7223" w:rsidP="008B7223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8B7223" w:rsidRPr="00B912F0" w:rsidTr="00463823">
        <w:trPr>
          <w:cantSplit/>
          <w:trHeight w:val="1107"/>
          <w:jc w:val="center"/>
        </w:trPr>
        <w:tc>
          <w:tcPr>
            <w:tcW w:w="1233" w:type="dxa"/>
            <w:vMerge/>
            <w:shd w:val="clear" w:color="auto" w:fill="auto"/>
          </w:tcPr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8B7223" w:rsidRPr="00EB03DB" w:rsidRDefault="008B7223" w:rsidP="008B7223">
            <w:pPr>
              <w:rPr>
                <w:rFonts w:eastAsia="宋体"/>
                <w:szCs w:val="21"/>
              </w:rPr>
            </w:pPr>
            <w:r w:rsidRPr="00EB03DB">
              <w:rPr>
                <w:rFonts w:eastAsia="宋体" w:hint="eastAsia"/>
                <w:szCs w:val="21"/>
              </w:rPr>
              <w:t>3</w:t>
            </w:r>
            <w:r>
              <w:rPr>
                <w:rFonts w:eastAsia="宋体"/>
                <w:szCs w:val="21"/>
              </w:rPr>
              <w:t xml:space="preserve">. </w:t>
            </w:r>
            <w:r w:rsidRPr="00EB03DB">
              <w:rPr>
                <w:rFonts w:eastAsia="宋体" w:hint="eastAsia"/>
                <w:szCs w:val="21"/>
              </w:rPr>
              <w:t>企业信息化平台构建与开发</w:t>
            </w:r>
          </w:p>
        </w:tc>
        <w:tc>
          <w:tcPr>
            <w:tcW w:w="1417" w:type="dxa"/>
            <w:vAlign w:val="center"/>
          </w:tcPr>
          <w:p w:rsidR="008B7223" w:rsidRPr="008B7223" w:rsidRDefault="008B7223" w:rsidP="008B7223">
            <w:pPr>
              <w:rPr>
                <w:rFonts w:eastAsia="宋体"/>
                <w:szCs w:val="21"/>
              </w:rPr>
            </w:pPr>
            <w:r w:rsidRPr="008B7223">
              <w:rPr>
                <w:rFonts w:eastAsia="宋体" w:hint="eastAsia"/>
                <w:szCs w:val="21"/>
              </w:rPr>
              <w:t>刘中华、孙士保、刘勇、史恒亮、刘刚、刘欣亮</w:t>
            </w:r>
          </w:p>
        </w:tc>
        <w:tc>
          <w:tcPr>
            <w:tcW w:w="542" w:type="dxa"/>
            <w:vMerge/>
          </w:tcPr>
          <w:p w:rsidR="008B7223" w:rsidRDefault="008B7223" w:rsidP="008B7223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8B7223" w:rsidRPr="00B912F0" w:rsidRDefault="008B7223" w:rsidP="008B722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8B7223" w:rsidRPr="00A80121" w:rsidRDefault="008B7223" w:rsidP="008B7223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8B7223" w:rsidRPr="00A80121" w:rsidRDefault="008B7223" w:rsidP="008B7223">
            <w:pPr>
              <w:widowControl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FF58F1" w:rsidRPr="00B912F0" w:rsidTr="00463823">
        <w:trPr>
          <w:cantSplit/>
          <w:trHeight w:val="935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FF58F1" w:rsidRPr="007F281C" w:rsidRDefault="00FF58F1" w:rsidP="009635E8">
            <w:pPr>
              <w:spacing w:line="300" w:lineRule="exact"/>
              <w:jc w:val="left"/>
              <w:rPr>
                <w:rStyle w:val="4Char"/>
                <w:color w:val="auto"/>
              </w:rPr>
            </w:pPr>
            <w:r w:rsidRPr="007F281C">
              <w:rPr>
                <w:rStyle w:val="4Char"/>
                <w:rFonts w:hint="eastAsia"/>
                <w:color w:val="auto"/>
              </w:rPr>
              <w:lastRenderedPageBreak/>
              <w:t>院（系）代码及名称：</w:t>
            </w:r>
            <w:bookmarkStart w:id="33" w:name="_Toc494093072"/>
          </w:p>
          <w:p w:rsidR="00FF58F1" w:rsidRPr="007F281C" w:rsidRDefault="00FF58F1" w:rsidP="009635E8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r w:rsidRPr="007F281C">
              <w:rPr>
                <w:rStyle w:val="4Char"/>
                <w:rFonts w:hint="eastAsia"/>
                <w:b w:val="0"/>
                <w:color w:val="auto"/>
              </w:rPr>
              <w:t>005</w:t>
            </w:r>
            <w:r w:rsidRPr="007F281C">
              <w:rPr>
                <w:rStyle w:val="4Char"/>
                <w:rFonts w:hint="eastAsia"/>
                <w:b w:val="0"/>
                <w:color w:val="auto"/>
              </w:rPr>
              <w:t>土木工程学院</w:t>
            </w:r>
            <w:bookmarkEnd w:id="33"/>
          </w:p>
          <w:p w:rsidR="00FF58F1" w:rsidRPr="007F281C" w:rsidRDefault="00FF58F1" w:rsidP="009635E8">
            <w:pPr>
              <w:spacing w:line="300" w:lineRule="exact"/>
              <w:jc w:val="left"/>
              <w:rPr>
                <w:rStyle w:val="4Char"/>
                <w:color w:val="auto"/>
              </w:rPr>
            </w:pPr>
          </w:p>
          <w:p w:rsidR="00FF58F1" w:rsidRPr="007F281C" w:rsidRDefault="00FF58F1" w:rsidP="009635E8">
            <w:pPr>
              <w:spacing w:line="300" w:lineRule="exact"/>
              <w:jc w:val="left"/>
              <w:rPr>
                <w:rStyle w:val="4Char"/>
                <w:color w:val="auto"/>
              </w:rPr>
            </w:pPr>
            <w:r w:rsidRPr="007F281C">
              <w:rPr>
                <w:rStyle w:val="4Char"/>
                <w:rFonts w:hint="eastAsia"/>
                <w:color w:val="auto"/>
              </w:rPr>
              <w:t>学科专业名称及代码：</w:t>
            </w:r>
          </w:p>
          <w:p w:rsidR="00FF58F1" w:rsidRPr="007F281C" w:rsidRDefault="00FF58F1" w:rsidP="009635E8">
            <w:pPr>
              <w:spacing w:line="300" w:lineRule="exact"/>
              <w:jc w:val="left"/>
              <w:rPr>
                <w:rStyle w:val="4Char"/>
                <w:bCs w:val="0"/>
                <w:color w:val="auto"/>
              </w:rPr>
            </w:pPr>
            <w:bookmarkStart w:id="34" w:name="_Toc494093073"/>
            <w:r w:rsidRPr="00B912F0">
              <w:rPr>
                <w:rStyle w:val="4Char"/>
                <w:rFonts w:hint="eastAsia"/>
                <w:b w:val="0"/>
                <w:color w:val="auto"/>
              </w:rPr>
              <w:t>工程力学（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080104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34"/>
          </w:p>
          <w:p w:rsidR="00FF58F1" w:rsidRPr="007F281C" w:rsidRDefault="00FF58F1" w:rsidP="009635E8">
            <w:pPr>
              <w:spacing w:line="300" w:lineRule="exact"/>
              <w:jc w:val="left"/>
              <w:rPr>
                <w:rStyle w:val="4Char"/>
                <w:color w:val="auto"/>
              </w:rPr>
            </w:pPr>
          </w:p>
        </w:tc>
        <w:tc>
          <w:tcPr>
            <w:tcW w:w="1023" w:type="dxa"/>
          </w:tcPr>
          <w:p w:rsidR="00FF58F1" w:rsidRPr="00411B2B" w:rsidRDefault="00FF58F1" w:rsidP="009635E8">
            <w:pPr>
              <w:rPr>
                <w:rFonts w:eastAsia="宋体"/>
                <w:b/>
                <w:color w:val="00B0F0"/>
                <w:szCs w:val="21"/>
              </w:rPr>
            </w:pPr>
            <w:r w:rsidRPr="007A61E2">
              <w:rPr>
                <w:rFonts w:eastAsia="宋体"/>
                <w:szCs w:val="21"/>
              </w:rPr>
              <w:t>1</w:t>
            </w:r>
            <w:r w:rsidRPr="007A61E2">
              <w:rPr>
                <w:rFonts w:eastAsia="宋体" w:hint="eastAsia"/>
                <w:szCs w:val="21"/>
              </w:rPr>
              <w:t>.</w:t>
            </w:r>
            <w:r w:rsidRPr="008B7223">
              <w:rPr>
                <w:rFonts w:eastAsia="宋体" w:hint="eastAsia"/>
                <w:szCs w:val="18"/>
              </w:rPr>
              <w:t xml:space="preserve"> </w:t>
            </w:r>
            <w:r w:rsidRPr="008B7223">
              <w:rPr>
                <w:rFonts w:eastAsia="宋体" w:hint="eastAsia"/>
                <w:szCs w:val="21"/>
              </w:rPr>
              <w:t>优化设计理论及应用</w:t>
            </w:r>
          </w:p>
        </w:tc>
        <w:tc>
          <w:tcPr>
            <w:tcW w:w="1417" w:type="dxa"/>
          </w:tcPr>
          <w:p w:rsidR="00FF58F1" w:rsidRDefault="00FF58F1" w:rsidP="009635E8">
            <w:pPr>
              <w:spacing w:line="280" w:lineRule="exact"/>
              <w:rPr>
                <w:rFonts w:eastAsia="宋体"/>
                <w:szCs w:val="21"/>
              </w:rPr>
            </w:pPr>
            <w:r w:rsidRPr="00DF389D">
              <w:rPr>
                <w:rFonts w:eastAsia="宋体" w:hint="eastAsia"/>
                <w:szCs w:val="21"/>
              </w:rPr>
              <w:t>虞跨海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DF389D">
              <w:rPr>
                <w:rFonts w:eastAsia="宋体" w:hint="eastAsia"/>
                <w:szCs w:val="21"/>
              </w:rPr>
              <w:t>王文胜</w:t>
            </w:r>
          </w:p>
          <w:p w:rsidR="00FF58F1" w:rsidRPr="00DF389D" w:rsidRDefault="00FF58F1" w:rsidP="009635E8">
            <w:pPr>
              <w:spacing w:line="280" w:lineRule="exact"/>
              <w:rPr>
                <w:rFonts w:eastAsia="宋体"/>
                <w:szCs w:val="21"/>
              </w:rPr>
            </w:pPr>
            <w:r w:rsidRPr="008B7223">
              <w:rPr>
                <w:rFonts w:eastAsia="宋体" w:hint="eastAsia"/>
                <w:szCs w:val="21"/>
              </w:rPr>
              <w:t>刘宗发</w:t>
            </w:r>
          </w:p>
        </w:tc>
        <w:tc>
          <w:tcPr>
            <w:tcW w:w="542" w:type="dxa"/>
            <w:vMerge w:val="restart"/>
          </w:tcPr>
          <w:p w:rsidR="00FF58F1" w:rsidRPr="00B912F0" w:rsidRDefault="00FF58F1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5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301</w:t>
            </w:r>
            <w:r w:rsidRPr="00B912F0">
              <w:rPr>
                <w:rFonts w:eastAsia="宋体" w:hint="eastAsia"/>
                <w:szCs w:val="21"/>
              </w:rPr>
              <w:t>数学一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FF58F1" w:rsidRPr="00C04F64" w:rsidRDefault="00FF58F1" w:rsidP="009635E8">
            <w:pPr>
              <w:spacing w:line="300" w:lineRule="exact"/>
              <w:ind w:firstLineChars="18" w:firstLine="32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/>
                <w:szCs w:val="21"/>
              </w:rPr>
              <w:t>①815</w:t>
            </w:r>
            <w:r w:rsidRPr="00C04F64">
              <w:rPr>
                <w:rFonts w:eastAsia="宋体"/>
                <w:szCs w:val="21"/>
              </w:rPr>
              <w:t>理论力学</w:t>
            </w:r>
          </w:p>
          <w:p w:rsidR="00FF58F1" w:rsidRPr="00C04F64" w:rsidRDefault="00FF58F1" w:rsidP="009635E8">
            <w:pPr>
              <w:spacing w:line="300" w:lineRule="exact"/>
              <w:ind w:firstLineChars="18" w:firstLine="32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/>
                <w:szCs w:val="21"/>
              </w:rPr>
              <w:t>②801</w:t>
            </w:r>
            <w:r w:rsidRPr="00C04F64">
              <w:rPr>
                <w:rFonts w:eastAsia="宋体"/>
                <w:szCs w:val="21"/>
              </w:rPr>
              <w:t>材料力学</w:t>
            </w:r>
          </w:p>
          <w:p w:rsidR="00FF58F1" w:rsidRPr="00C04F64" w:rsidRDefault="00FF58F1" w:rsidP="009635E8">
            <w:pPr>
              <w:spacing w:line="300" w:lineRule="exact"/>
              <w:ind w:firstLineChars="18" w:firstLine="32"/>
              <w:jc w:val="left"/>
              <w:rPr>
                <w:rFonts w:eastAsia="宋体"/>
                <w:szCs w:val="21"/>
              </w:rPr>
            </w:pPr>
            <w:r w:rsidRPr="00CF44BB">
              <w:rPr>
                <w:rFonts w:eastAsia="宋体" w:hint="eastAsia"/>
                <w:szCs w:val="21"/>
              </w:rPr>
              <w:t>③</w:t>
            </w:r>
            <w:r w:rsidRPr="00CF44BB">
              <w:rPr>
                <w:rFonts w:eastAsia="宋体" w:hint="eastAsia"/>
                <w:szCs w:val="21"/>
              </w:rPr>
              <w:t>814</w:t>
            </w:r>
            <w:r w:rsidRPr="00CF44BB">
              <w:rPr>
                <w:rFonts w:eastAsia="宋体"/>
                <w:szCs w:val="21"/>
              </w:rPr>
              <w:t>流体力学</w:t>
            </w:r>
          </w:p>
          <w:p w:rsidR="00FF58F1" w:rsidRPr="00B912F0" w:rsidRDefault="00FF58F1" w:rsidP="009635E8">
            <w:pPr>
              <w:spacing w:line="300" w:lineRule="exact"/>
              <w:ind w:firstLineChars="18" w:firstLine="32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 w:hint="eastAsia"/>
                <w:szCs w:val="21"/>
              </w:rPr>
              <w:t>①</w:t>
            </w:r>
            <w:r w:rsidRPr="00C04F64">
              <w:rPr>
                <w:rFonts w:eastAsia="宋体"/>
                <w:szCs w:val="21"/>
              </w:rPr>
              <w:t>-</w:t>
            </w:r>
            <w:r w:rsidRPr="00C04F64">
              <w:rPr>
                <w:rFonts w:eastAsia="宋体" w:hint="eastAsia"/>
                <w:szCs w:val="21"/>
              </w:rPr>
              <w:t>③</w:t>
            </w:r>
            <w:r w:rsidRPr="00C04F64">
              <w:rPr>
                <w:rFonts w:eastAsia="宋体"/>
                <w:szCs w:val="21"/>
              </w:rPr>
              <w:t>任选</w:t>
            </w:r>
            <w:r w:rsidRPr="00C04F64">
              <w:rPr>
                <w:rFonts w:eastAsia="宋体"/>
                <w:szCs w:val="21"/>
              </w:rPr>
              <w:t>1</w:t>
            </w:r>
            <w:r w:rsidRPr="00C04F64">
              <w:rPr>
                <w:rFonts w:eastAsia="宋体"/>
                <w:szCs w:val="21"/>
              </w:rPr>
              <w:t>门</w:t>
            </w:r>
          </w:p>
        </w:tc>
        <w:tc>
          <w:tcPr>
            <w:tcW w:w="1378" w:type="dxa"/>
            <w:vMerge w:val="restart"/>
          </w:tcPr>
          <w:p w:rsidR="00FF58F1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FF58F1" w:rsidRPr="00FF58F1" w:rsidRDefault="00FF58F1" w:rsidP="00FF58F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FF58F1">
              <w:rPr>
                <w:rFonts w:eastAsia="宋体" w:hint="eastAsia"/>
                <w:b/>
                <w:szCs w:val="21"/>
              </w:rPr>
              <w:t>王老师</w:t>
            </w:r>
          </w:p>
          <w:p w:rsidR="00FF58F1" w:rsidRPr="00FF58F1" w:rsidRDefault="00FF58F1" w:rsidP="00FF58F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FF58F1">
              <w:rPr>
                <w:rFonts w:eastAsia="宋体"/>
                <w:b/>
                <w:szCs w:val="21"/>
              </w:rPr>
              <w:t>18810775011</w:t>
            </w:r>
          </w:p>
          <w:p w:rsidR="00FF58F1" w:rsidRPr="007C0D4D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FF58F1" w:rsidRPr="007C0D4D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7C0D4D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FF58F1" w:rsidRPr="00C04F64" w:rsidRDefault="00FF58F1" w:rsidP="009635E8">
            <w:pPr>
              <w:spacing w:line="300" w:lineRule="exact"/>
              <w:ind w:leftChars="-13" w:hangingChars="13" w:hanging="23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/>
                <w:szCs w:val="21"/>
              </w:rPr>
              <w:t>①</w:t>
            </w:r>
            <w:r w:rsidRPr="00C04F64">
              <w:rPr>
                <w:rFonts w:eastAsia="宋体"/>
                <w:szCs w:val="21"/>
              </w:rPr>
              <w:t>结构力学</w:t>
            </w:r>
          </w:p>
          <w:p w:rsidR="00FF58F1" w:rsidRPr="00C04F64" w:rsidRDefault="00FF58F1" w:rsidP="009635E8">
            <w:pPr>
              <w:spacing w:line="300" w:lineRule="exact"/>
              <w:ind w:leftChars="-13" w:hangingChars="13" w:hanging="23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/>
                <w:szCs w:val="21"/>
              </w:rPr>
              <w:t>②</w:t>
            </w:r>
            <w:r w:rsidRPr="00C04F64">
              <w:rPr>
                <w:rFonts w:eastAsia="宋体"/>
                <w:szCs w:val="21"/>
              </w:rPr>
              <w:t>弹性力学</w:t>
            </w:r>
          </w:p>
          <w:p w:rsidR="00FF58F1" w:rsidRDefault="00FF58F1" w:rsidP="009635E8">
            <w:pPr>
              <w:spacing w:line="300" w:lineRule="exact"/>
              <w:ind w:leftChars="-13" w:hangingChars="13" w:hanging="23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/>
                <w:szCs w:val="21"/>
              </w:rPr>
              <w:t>①-②</w:t>
            </w:r>
            <w:r w:rsidRPr="00C04F64">
              <w:rPr>
                <w:rFonts w:eastAsia="宋体"/>
                <w:szCs w:val="21"/>
              </w:rPr>
              <w:t>任选一门</w:t>
            </w:r>
          </w:p>
          <w:p w:rsidR="00FF58F1" w:rsidRPr="00411B2B" w:rsidRDefault="00FF58F1" w:rsidP="009635E8">
            <w:pPr>
              <w:spacing w:line="300" w:lineRule="exact"/>
              <w:ind w:leftChars="-13" w:hangingChars="13" w:hanging="23"/>
              <w:jc w:val="left"/>
              <w:rPr>
                <w:rFonts w:eastAsia="宋体"/>
                <w:color w:val="00B0F0"/>
                <w:szCs w:val="21"/>
              </w:rPr>
            </w:pPr>
          </w:p>
          <w:p w:rsidR="00FF58F1" w:rsidRPr="00411B2B" w:rsidRDefault="00FF58F1" w:rsidP="009635E8">
            <w:pPr>
              <w:spacing w:line="300" w:lineRule="exact"/>
              <w:ind w:leftChars="-5" w:hangingChars="5" w:hanging="9"/>
              <w:jc w:val="left"/>
              <w:rPr>
                <w:rFonts w:eastAsia="宋体"/>
                <w:color w:val="00B0F0"/>
                <w:szCs w:val="21"/>
              </w:rPr>
            </w:pPr>
            <w:r w:rsidRPr="00F24568">
              <w:rPr>
                <w:rFonts w:eastAsia="宋体" w:hint="eastAsia"/>
                <w:b/>
                <w:szCs w:val="21"/>
              </w:rPr>
              <w:t>只招收全日制本科考生</w:t>
            </w:r>
          </w:p>
        </w:tc>
      </w:tr>
      <w:tr w:rsidR="00FF58F1" w:rsidRPr="00B912F0" w:rsidTr="00463823">
        <w:trPr>
          <w:cantSplit/>
          <w:trHeight w:val="706"/>
          <w:jc w:val="center"/>
        </w:trPr>
        <w:tc>
          <w:tcPr>
            <w:tcW w:w="1233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F58F1" w:rsidRPr="007A61E2" w:rsidRDefault="00FF58F1" w:rsidP="009635E8">
            <w:pPr>
              <w:rPr>
                <w:rFonts w:eastAsia="宋体"/>
                <w:szCs w:val="21"/>
              </w:rPr>
            </w:pPr>
            <w:r w:rsidRPr="009845F5">
              <w:rPr>
                <w:rFonts w:eastAsia="宋体"/>
                <w:szCs w:val="21"/>
              </w:rPr>
              <w:t>2.</w:t>
            </w:r>
            <w:r w:rsidRPr="008B7223">
              <w:rPr>
                <w:rFonts w:eastAsia="宋体" w:hint="eastAsia"/>
                <w:szCs w:val="18"/>
              </w:rPr>
              <w:t xml:space="preserve"> </w:t>
            </w:r>
            <w:r w:rsidRPr="008B7223">
              <w:rPr>
                <w:rFonts w:eastAsia="宋体" w:hint="eastAsia"/>
                <w:szCs w:val="21"/>
              </w:rPr>
              <w:t>颗粒力学与多相流</w:t>
            </w:r>
          </w:p>
        </w:tc>
        <w:tc>
          <w:tcPr>
            <w:tcW w:w="1417" w:type="dxa"/>
          </w:tcPr>
          <w:p w:rsidR="00FF58F1" w:rsidRPr="00DF389D" w:rsidRDefault="00FF58F1" w:rsidP="009635E8">
            <w:pPr>
              <w:spacing w:line="280" w:lineRule="exact"/>
              <w:rPr>
                <w:rFonts w:eastAsia="宋体"/>
                <w:szCs w:val="21"/>
              </w:rPr>
            </w:pPr>
            <w:r w:rsidRPr="00DF389D">
              <w:rPr>
                <w:rFonts w:eastAsia="宋体" w:hint="eastAsia"/>
                <w:szCs w:val="21"/>
              </w:rPr>
              <w:t>虞跨海</w:t>
            </w:r>
          </w:p>
        </w:tc>
        <w:tc>
          <w:tcPr>
            <w:tcW w:w="542" w:type="dxa"/>
            <w:vMerge/>
          </w:tcPr>
          <w:p w:rsidR="00FF58F1" w:rsidRDefault="00FF58F1" w:rsidP="009635E8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F58F1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F58F1" w:rsidRPr="007C0D4D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FF58F1" w:rsidRPr="00B912F0" w:rsidTr="00463823">
        <w:trPr>
          <w:cantSplit/>
          <w:trHeight w:val="706"/>
          <w:jc w:val="center"/>
        </w:trPr>
        <w:tc>
          <w:tcPr>
            <w:tcW w:w="1233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F58F1" w:rsidRPr="009845F5" w:rsidRDefault="00FF58F1" w:rsidP="009635E8">
            <w:pPr>
              <w:rPr>
                <w:rFonts w:eastAsia="宋体"/>
                <w:szCs w:val="21"/>
              </w:rPr>
            </w:pPr>
            <w:r w:rsidRPr="008B7223">
              <w:rPr>
                <w:rFonts w:eastAsia="宋体"/>
                <w:szCs w:val="21"/>
              </w:rPr>
              <w:t>3.</w:t>
            </w:r>
            <w:r w:rsidRPr="008B7223">
              <w:rPr>
                <w:rFonts w:eastAsia="宋体" w:hint="eastAsia"/>
                <w:szCs w:val="21"/>
              </w:rPr>
              <w:t xml:space="preserve"> </w:t>
            </w:r>
            <w:r w:rsidRPr="008B7223">
              <w:rPr>
                <w:rFonts w:eastAsia="宋体" w:hint="eastAsia"/>
                <w:szCs w:val="21"/>
              </w:rPr>
              <w:t>振动分析与测试</w:t>
            </w:r>
          </w:p>
        </w:tc>
        <w:tc>
          <w:tcPr>
            <w:tcW w:w="1417" w:type="dxa"/>
          </w:tcPr>
          <w:p w:rsidR="00FF58F1" w:rsidRPr="00DF389D" w:rsidRDefault="00FF58F1" w:rsidP="009635E8">
            <w:pPr>
              <w:spacing w:line="280" w:lineRule="exact"/>
              <w:rPr>
                <w:rFonts w:eastAsia="宋体"/>
                <w:szCs w:val="21"/>
              </w:rPr>
            </w:pPr>
            <w:r w:rsidRPr="00DF389D">
              <w:rPr>
                <w:rFonts w:eastAsia="宋体" w:hint="eastAsia"/>
                <w:szCs w:val="21"/>
              </w:rPr>
              <w:t>王彦生</w:t>
            </w:r>
          </w:p>
        </w:tc>
        <w:tc>
          <w:tcPr>
            <w:tcW w:w="542" w:type="dxa"/>
            <w:vMerge/>
          </w:tcPr>
          <w:p w:rsidR="00FF58F1" w:rsidRDefault="00FF58F1" w:rsidP="009635E8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F58F1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F58F1" w:rsidRPr="007C0D4D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FF58F1" w:rsidRPr="00B912F0" w:rsidTr="00463823">
        <w:trPr>
          <w:cantSplit/>
          <w:trHeight w:val="634"/>
          <w:jc w:val="center"/>
        </w:trPr>
        <w:tc>
          <w:tcPr>
            <w:tcW w:w="1233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F58F1" w:rsidRPr="007A61E2" w:rsidRDefault="00FF58F1" w:rsidP="009635E8">
            <w:pPr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4.</w:t>
            </w:r>
            <w:r w:rsidRPr="008B7223">
              <w:rPr>
                <w:rFonts w:eastAsia="宋体" w:hint="eastAsia"/>
                <w:szCs w:val="21"/>
              </w:rPr>
              <w:t>力学计算与仿真</w:t>
            </w:r>
          </w:p>
        </w:tc>
        <w:tc>
          <w:tcPr>
            <w:tcW w:w="1417" w:type="dxa"/>
          </w:tcPr>
          <w:p w:rsidR="00FF58F1" w:rsidRDefault="00FF58F1" w:rsidP="009635E8">
            <w:pPr>
              <w:spacing w:line="280" w:lineRule="exact"/>
              <w:rPr>
                <w:rFonts w:eastAsia="宋体"/>
                <w:szCs w:val="21"/>
              </w:rPr>
            </w:pPr>
            <w:r w:rsidRPr="00DF389D">
              <w:rPr>
                <w:rFonts w:eastAsia="宋体" w:hint="eastAsia"/>
                <w:szCs w:val="21"/>
              </w:rPr>
              <w:t>王彦生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DF389D">
              <w:rPr>
                <w:rFonts w:eastAsia="宋体" w:hint="eastAsia"/>
                <w:szCs w:val="21"/>
              </w:rPr>
              <w:t>王文胜</w:t>
            </w:r>
          </w:p>
          <w:p w:rsidR="00FF58F1" w:rsidRPr="00DF389D" w:rsidRDefault="00FF58F1" w:rsidP="009635E8">
            <w:pPr>
              <w:spacing w:line="280" w:lineRule="exact"/>
              <w:rPr>
                <w:rFonts w:eastAsia="宋体"/>
                <w:szCs w:val="21"/>
              </w:rPr>
            </w:pPr>
            <w:r w:rsidRPr="008B7223">
              <w:rPr>
                <w:rFonts w:eastAsia="宋体" w:hint="eastAsia"/>
                <w:szCs w:val="21"/>
              </w:rPr>
              <w:t>刘宗发</w:t>
            </w:r>
          </w:p>
        </w:tc>
        <w:tc>
          <w:tcPr>
            <w:tcW w:w="542" w:type="dxa"/>
            <w:vMerge/>
          </w:tcPr>
          <w:p w:rsidR="00FF58F1" w:rsidRDefault="00FF58F1" w:rsidP="009635E8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F58F1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F58F1" w:rsidRPr="007C0D4D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FF58F1" w:rsidRPr="00B912F0" w:rsidTr="00463823">
        <w:trPr>
          <w:cantSplit/>
          <w:trHeight w:val="1117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FF58F1" w:rsidRPr="007C0D4D" w:rsidRDefault="00FF58F1" w:rsidP="009635E8">
            <w:pPr>
              <w:spacing w:line="400" w:lineRule="exact"/>
              <w:jc w:val="left"/>
              <w:rPr>
                <w:rFonts w:eastAsia="宋体"/>
                <w:b/>
                <w:szCs w:val="21"/>
              </w:rPr>
            </w:pPr>
            <w:bookmarkStart w:id="35" w:name="_Hlk18586985"/>
            <w:r w:rsidRPr="007C0D4D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FF58F1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7C0D4D">
              <w:rPr>
                <w:rFonts w:eastAsia="宋体"/>
                <w:szCs w:val="21"/>
              </w:rPr>
              <w:t>土木工程（</w:t>
            </w:r>
            <w:r w:rsidRPr="007C0D4D">
              <w:rPr>
                <w:rFonts w:eastAsia="宋体"/>
                <w:szCs w:val="21"/>
              </w:rPr>
              <w:t>08</w:t>
            </w:r>
            <w:r w:rsidRPr="007C0D4D">
              <w:rPr>
                <w:rFonts w:eastAsia="宋体" w:hint="eastAsia"/>
                <w:szCs w:val="21"/>
              </w:rPr>
              <w:t>1400</w:t>
            </w:r>
            <w:r w:rsidRPr="007C0D4D">
              <w:rPr>
                <w:rFonts w:eastAsia="宋体"/>
                <w:szCs w:val="21"/>
              </w:rPr>
              <w:t>）</w:t>
            </w:r>
          </w:p>
          <w:p w:rsidR="00FF58F1" w:rsidRPr="00B912F0" w:rsidRDefault="00FF58F1" w:rsidP="009635E8">
            <w:pPr>
              <w:spacing w:line="400" w:lineRule="exac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FF58F1" w:rsidRPr="00B912F0" w:rsidRDefault="00FF58F1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7C0D4D">
              <w:rPr>
                <w:rFonts w:eastAsia="宋体" w:hint="eastAsia"/>
                <w:szCs w:val="21"/>
              </w:rPr>
              <w:t>1.</w:t>
            </w:r>
            <w:r w:rsidRPr="007C0D4D">
              <w:rPr>
                <w:rFonts w:eastAsia="宋体" w:hint="eastAsia"/>
                <w:szCs w:val="21"/>
              </w:rPr>
              <w:t>结构</w:t>
            </w:r>
            <w:r w:rsidRPr="007C0D4D">
              <w:rPr>
                <w:rFonts w:eastAsia="宋体"/>
                <w:szCs w:val="21"/>
              </w:rPr>
              <w:t>工程</w:t>
            </w:r>
          </w:p>
        </w:tc>
        <w:tc>
          <w:tcPr>
            <w:tcW w:w="1417" w:type="dxa"/>
          </w:tcPr>
          <w:p w:rsidR="00FF58F1" w:rsidRPr="00FD38A6" w:rsidRDefault="00FF58F1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FD38A6">
              <w:rPr>
                <w:rFonts w:eastAsia="宋体" w:hint="eastAsia"/>
                <w:szCs w:val="21"/>
              </w:rPr>
              <w:t>梁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FD38A6">
              <w:rPr>
                <w:rFonts w:eastAsia="宋体" w:hint="eastAsia"/>
                <w:szCs w:val="21"/>
              </w:rPr>
              <w:t>斌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FD38A6">
              <w:rPr>
                <w:rFonts w:eastAsia="宋体" w:hint="eastAsia"/>
                <w:szCs w:val="21"/>
              </w:rPr>
              <w:t>张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FD38A6">
              <w:rPr>
                <w:rFonts w:eastAsia="宋体" w:hint="eastAsia"/>
                <w:szCs w:val="21"/>
              </w:rPr>
              <w:t>伟</w:t>
            </w:r>
          </w:p>
          <w:p w:rsidR="00FF58F1" w:rsidRPr="00FD38A6" w:rsidRDefault="00FF58F1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FD38A6">
              <w:rPr>
                <w:rFonts w:eastAsia="宋体" w:hint="eastAsia"/>
                <w:szCs w:val="21"/>
              </w:rPr>
              <w:t>徐红玉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FD38A6">
              <w:rPr>
                <w:rFonts w:eastAsia="宋体" w:hint="eastAsia"/>
                <w:szCs w:val="21"/>
              </w:rPr>
              <w:t>周丰峻</w:t>
            </w:r>
          </w:p>
          <w:p w:rsidR="00FF58F1" w:rsidRPr="00513D4C" w:rsidRDefault="00FF58F1" w:rsidP="009635E8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FD38A6">
              <w:rPr>
                <w:rFonts w:eastAsia="宋体" w:hint="eastAsia"/>
                <w:szCs w:val="21"/>
              </w:rPr>
              <w:t>王新武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FD38A6">
              <w:rPr>
                <w:rFonts w:eastAsia="宋体" w:hint="eastAsia"/>
                <w:szCs w:val="21"/>
              </w:rPr>
              <w:t>焦</w:t>
            </w:r>
            <w:proofErr w:type="gramStart"/>
            <w:r w:rsidRPr="00FD38A6">
              <w:rPr>
                <w:rFonts w:eastAsia="宋体" w:hint="eastAsia"/>
                <w:szCs w:val="21"/>
              </w:rPr>
              <w:t>燏烽</w:t>
            </w:r>
            <w:proofErr w:type="gramEnd"/>
          </w:p>
        </w:tc>
        <w:tc>
          <w:tcPr>
            <w:tcW w:w="542" w:type="dxa"/>
            <w:vMerge w:val="restart"/>
          </w:tcPr>
          <w:p w:rsidR="00FF58F1" w:rsidRPr="001A6C2A" w:rsidRDefault="00FF58F1" w:rsidP="009635E8">
            <w:pPr>
              <w:spacing w:line="300" w:lineRule="exact"/>
              <w:ind w:firstLineChars="50" w:firstLine="120"/>
              <w:rPr>
                <w:rFonts w:ascii="楷体" w:eastAsia="楷体" w:hAnsi="楷体"/>
                <w:szCs w:val="21"/>
              </w:rPr>
            </w:pPr>
            <w:r>
              <w:rPr>
                <w:rFonts w:eastAsia="宋体"/>
                <w:b/>
                <w:sz w:val="24"/>
              </w:rPr>
              <w:t>4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FF58F1" w:rsidRPr="00B912F0" w:rsidRDefault="00FF58F1" w:rsidP="009635E8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18"/>
              </w:rPr>
            </w:pPr>
            <w:r w:rsidRPr="00B912F0">
              <w:rPr>
                <w:rFonts w:eastAsia="宋体" w:cs="宋体"/>
                <w:kern w:val="0"/>
                <w:szCs w:val="18"/>
              </w:rPr>
              <w:t>301</w:t>
            </w:r>
            <w:r w:rsidRPr="00B912F0">
              <w:rPr>
                <w:rFonts w:eastAsia="宋体" w:cs="宋体"/>
                <w:kern w:val="0"/>
                <w:szCs w:val="18"/>
              </w:rPr>
              <w:t>数学一</w:t>
            </w:r>
          </w:p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FF58F1" w:rsidRPr="009B32EE" w:rsidRDefault="00FF58F1" w:rsidP="009635E8">
            <w:pPr>
              <w:spacing w:line="300" w:lineRule="exact"/>
              <w:ind w:firstLineChars="3" w:firstLine="5"/>
              <w:jc w:val="left"/>
              <w:rPr>
                <w:rFonts w:eastAsia="宋体"/>
                <w:szCs w:val="21"/>
              </w:rPr>
            </w:pPr>
            <w:r w:rsidRPr="007A2F2B">
              <w:rPr>
                <w:rFonts w:ascii="宋体" w:hAnsi="宋体"/>
                <w:color w:val="2D2D2D"/>
                <w:szCs w:val="18"/>
              </w:rPr>
              <w:t>①</w:t>
            </w:r>
            <w:r w:rsidRPr="0048566D">
              <w:rPr>
                <w:rFonts w:eastAsia="宋体"/>
                <w:szCs w:val="21"/>
              </w:rPr>
              <w:t>829</w:t>
            </w:r>
            <w:r w:rsidRPr="009B32EE">
              <w:rPr>
                <w:rFonts w:eastAsia="宋体"/>
                <w:szCs w:val="21"/>
              </w:rPr>
              <w:t>结构力学（含结构动力学）</w:t>
            </w:r>
          </w:p>
          <w:p w:rsidR="00FF58F1" w:rsidRPr="009B32EE" w:rsidRDefault="00FF58F1" w:rsidP="009635E8">
            <w:pPr>
              <w:spacing w:line="300" w:lineRule="exact"/>
              <w:ind w:firstLineChars="3" w:firstLine="5"/>
              <w:jc w:val="left"/>
              <w:rPr>
                <w:rFonts w:eastAsia="宋体"/>
                <w:szCs w:val="21"/>
              </w:rPr>
            </w:pPr>
            <w:r w:rsidRPr="009B32EE">
              <w:rPr>
                <w:rFonts w:eastAsia="宋体"/>
                <w:szCs w:val="21"/>
              </w:rPr>
              <w:t>②801</w:t>
            </w:r>
            <w:r w:rsidRPr="009B32EE">
              <w:rPr>
                <w:rFonts w:eastAsia="宋体"/>
                <w:szCs w:val="21"/>
              </w:rPr>
              <w:t>材料力学</w:t>
            </w:r>
          </w:p>
          <w:p w:rsidR="00FF58F1" w:rsidRPr="009B32EE" w:rsidRDefault="00FF58F1" w:rsidP="009635E8">
            <w:pPr>
              <w:spacing w:line="300" w:lineRule="exact"/>
              <w:ind w:firstLineChars="3" w:firstLine="5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9B32EE">
              <w:rPr>
                <w:rFonts w:eastAsia="宋体"/>
                <w:szCs w:val="21"/>
              </w:rPr>
              <w:t>894</w:t>
            </w:r>
            <w:r w:rsidRPr="009B32EE">
              <w:rPr>
                <w:rFonts w:eastAsia="宋体"/>
                <w:szCs w:val="21"/>
              </w:rPr>
              <w:t>建筑环境</w:t>
            </w:r>
            <w:r w:rsidRPr="009B32EE">
              <w:rPr>
                <w:rFonts w:eastAsia="宋体" w:hint="eastAsia"/>
                <w:szCs w:val="21"/>
              </w:rPr>
              <w:t>工程热力学</w:t>
            </w:r>
          </w:p>
          <w:p w:rsidR="00FF58F1" w:rsidRDefault="00FF58F1" w:rsidP="009635E8">
            <w:pPr>
              <w:spacing w:line="300" w:lineRule="exact"/>
              <w:ind w:firstLineChars="3" w:firstLine="5"/>
              <w:jc w:val="left"/>
              <w:rPr>
                <w:rFonts w:eastAsia="宋体"/>
                <w:szCs w:val="21"/>
              </w:rPr>
            </w:pPr>
            <w:r w:rsidRPr="009B32EE">
              <w:rPr>
                <w:rFonts w:eastAsia="宋体"/>
                <w:szCs w:val="21"/>
              </w:rPr>
              <w:t>研究方向为</w:t>
            </w:r>
            <w:r w:rsidRPr="009B32EE">
              <w:rPr>
                <w:rFonts w:eastAsia="宋体" w:hint="eastAsia"/>
                <w:szCs w:val="21"/>
              </w:rPr>
              <w:t>1</w:t>
            </w:r>
            <w:r w:rsidRPr="009B32EE">
              <w:rPr>
                <w:rFonts w:eastAsia="宋体"/>
                <w:szCs w:val="21"/>
              </w:rPr>
              <w:t>-3</w:t>
            </w:r>
            <w:r w:rsidRPr="009B32EE">
              <w:rPr>
                <w:rFonts w:eastAsia="宋体"/>
                <w:szCs w:val="21"/>
              </w:rPr>
              <w:t>，第四单元</w:t>
            </w:r>
            <w:r w:rsidRPr="009B32EE">
              <w:rPr>
                <w:rFonts w:eastAsia="宋体" w:hint="eastAsia"/>
                <w:szCs w:val="21"/>
              </w:rPr>
              <w:t>①</w:t>
            </w:r>
            <w:r w:rsidRPr="009B32EE">
              <w:rPr>
                <w:rFonts w:eastAsia="宋体"/>
                <w:szCs w:val="21"/>
              </w:rPr>
              <w:t>-②</w:t>
            </w:r>
            <w:r w:rsidRPr="009B32EE">
              <w:rPr>
                <w:rFonts w:eastAsia="宋体"/>
                <w:szCs w:val="21"/>
              </w:rPr>
              <w:t>任选一门；</w:t>
            </w:r>
          </w:p>
          <w:p w:rsidR="00FF58F1" w:rsidRPr="00B912F0" w:rsidRDefault="00FF58F1" w:rsidP="009635E8">
            <w:pPr>
              <w:spacing w:line="300" w:lineRule="exact"/>
              <w:ind w:firstLineChars="3" w:firstLine="5"/>
              <w:jc w:val="left"/>
              <w:rPr>
                <w:rFonts w:eastAsia="宋体"/>
                <w:szCs w:val="21"/>
              </w:rPr>
            </w:pPr>
            <w:r w:rsidRPr="009B32EE">
              <w:rPr>
                <w:rFonts w:eastAsia="宋体"/>
                <w:szCs w:val="21"/>
              </w:rPr>
              <w:t>研究方向为</w:t>
            </w:r>
            <w:r w:rsidRPr="009B32EE">
              <w:rPr>
                <w:rFonts w:eastAsia="宋体" w:hint="eastAsia"/>
                <w:szCs w:val="21"/>
              </w:rPr>
              <w:t>4-5</w:t>
            </w:r>
            <w:r w:rsidRPr="009B32EE">
              <w:rPr>
                <w:rFonts w:eastAsia="宋体"/>
                <w:szCs w:val="21"/>
              </w:rPr>
              <w:t>，第四单元</w:t>
            </w:r>
            <w:r w:rsidRPr="009B32EE">
              <w:rPr>
                <w:rFonts w:eastAsia="宋体" w:hint="eastAsia"/>
                <w:szCs w:val="21"/>
              </w:rPr>
              <w:t>限选</w:t>
            </w:r>
            <w:r w:rsidRPr="00B912F0">
              <w:rPr>
                <w:rFonts w:eastAsia="宋体" w:hint="eastAsia"/>
                <w:szCs w:val="21"/>
              </w:rPr>
              <w:t>③</w:t>
            </w:r>
          </w:p>
        </w:tc>
        <w:tc>
          <w:tcPr>
            <w:tcW w:w="1378" w:type="dxa"/>
            <w:vMerge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FF58F1" w:rsidRPr="00B912F0" w:rsidRDefault="00FF58F1" w:rsidP="009635E8">
            <w:pPr>
              <w:spacing w:line="24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FF58F1" w:rsidRPr="00C04F64" w:rsidRDefault="00FF58F1" w:rsidP="009635E8">
            <w:pPr>
              <w:spacing w:line="240" w:lineRule="exact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/>
                <w:szCs w:val="21"/>
              </w:rPr>
              <w:t>①</w:t>
            </w:r>
            <w:r w:rsidRPr="00C04F64">
              <w:rPr>
                <w:rFonts w:eastAsia="宋体"/>
                <w:szCs w:val="21"/>
              </w:rPr>
              <w:t>混凝土结构</w:t>
            </w:r>
          </w:p>
          <w:p w:rsidR="00FF58F1" w:rsidRPr="00C04F64" w:rsidRDefault="00FF58F1" w:rsidP="009635E8">
            <w:pPr>
              <w:spacing w:line="240" w:lineRule="exact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/>
                <w:szCs w:val="21"/>
              </w:rPr>
              <w:t>②</w:t>
            </w:r>
            <w:r w:rsidRPr="00C04F64">
              <w:rPr>
                <w:rFonts w:eastAsia="宋体"/>
                <w:szCs w:val="21"/>
              </w:rPr>
              <w:t>土力学</w:t>
            </w:r>
          </w:p>
          <w:p w:rsidR="00FF58F1" w:rsidRPr="00C04F64" w:rsidRDefault="00FF58F1" w:rsidP="009635E8">
            <w:pPr>
              <w:spacing w:line="240" w:lineRule="exact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 w:hint="eastAsia"/>
                <w:szCs w:val="21"/>
              </w:rPr>
              <w:t>③</w:t>
            </w:r>
            <w:r w:rsidRPr="00C04F64">
              <w:rPr>
                <w:rFonts w:eastAsia="宋体"/>
                <w:szCs w:val="21"/>
              </w:rPr>
              <w:t>空气调节用制冷技术</w:t>
            </w:r>
          </w:p>
          <w:p w:rsidR="00FF58F1" w:rsidRPr="00B912F0" w:rsidRDefault="00FF58F1" w:rsidP="009635E8">
            <w:pPr>
              <w:spacing w:line="240" w:lineRule="exact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 w:hint="eastAsia"/>
                <w:szCs w:val="21"/>
              </w:rPr>
              <w:t>④</w:t>
            </w:r>
            <w:r w:rsidRPr="00C04F64">
              <w:rPr>
                <w:rFonts w:eastAsia="宋体"/>
                <w:szCs w:val="21"/>
              </w:rPr>
              <w:t>暖通空调</w:t>
            </w:r>
          </w:p>
          <w:p w:rsidR="00FF58F1" w:rsidRDefault="00FF58F1" w:rsidP="009635E8">
            <w:pPr>
              <w:spacing w:line="240" w:lineRule="exact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/>
                <w:szCs w:val="21"/>
              </w:rPr>
              <w:t>研究方向为</w:t>
            </w:r>
            <w:r w:rsidRPr="00C04F64">
              <w:rPr>
                <w:rFonts w:eastAsia="宋体" w:hint="eastAsia"/>
                <w:szCs w:val="21"/>
              </w:rPr>
              <w:t>1</w:t>
            </w:r>
            <w:r w:rsidRPr="00C04F64">
              <w:rPr>
                <w:rFonts w:eastAsia="宋体"/>
                <w:szCs w:val="21"/>
              </w:rPr>
              <w:t>-</w:t>
            </w:r>
            <w:r w:rsidRPr="00C04F64">
              <w:rPr>
                <w:rFonts w:eastAsia="宋体" w:hint="eastAsia"/>
                <w:szCs w:val="21"/>
              </w:rPr>
              <w:t>2</w:t>
            </w:r>
            <w:r w:rsidRPr="00C04F64">
              <w:rPr>
                <w:rFonts w:eastAsia="宋体"/>
                <w:szCs w:val="21"/>
              </w:rPr>
              <w:t>，</w:t>
            </w:r>
            <w:r w:rsidRPr="00C04F64">
              <w:rPr>
                <w:rFonts w:eastAsia="宋体" w:hint="eastAsia"/>
                <w:szCs w:val="21"/>
              </w:rPr>
              <w:t>复试科目限选</w:t>
            </w:r>
            <w:r w:rsidRPr="00C04F64">
              <w:rPr>
                <w:rFonts w:eastAsia="宋体"/>
                <w:szCs w:val="21"/>
              </w:rPr>
              <w:t>①</w:t>
            </w:r>
            <w:r w:rsidRPr="00C04F64">
              <w:rPr>
                <w:rFonts w:eastAsia="宋体"/>
                <w:szCs w:val="21"/>
              </w:rPr>
              <w:t>；研究方向为</w:t>
            </w:r>
            <w:r w:rsidRPr="00C04F64">
              <w:rPr>
                <w:rFonts w:eastAsia="宋体" w:hint="eastAsia"/>
                <w:szCs w:val="21"/>
              </w:rPr>
              <w:t>3</w:t>
            </w:r>
            <w:r w:rsidRPr="00C04F64">
              <w:rPr>
                <w:rFonts w:eastAsia="宋体"/>
                <w:szCs w:val="21"/>
              </w:rPr>
              <w:t>，</w:t>
            </w:r>
            <w:r w:rsidRPr="00C04F64">
              <w:rPr>
                <w:rFonts w:eastAsia="宋体" w:hint="eastAsia"/>
                <w:szCs w:val="21"/>
              </w:rPr>
              <w:t>复试科目限选</w:t>
            </w:r>
            <w:r w:rsidRPr="00C04F64">
              <w:rPr>
                <w:rFonts w:eastAsia="宋体"/>
                <w:szCs w:val="21"/>
              </w:rPr>
              <w:t>②</w:t>
            </w:r>
            <w:r w:rsidRPr="00C04F64">
              <w:rPr>
                <w:rFonts w:eastAsia="宋体"/>
                <w:szCs w:val="21"/>
              </w:rPr>
              <w:t>；研究方向为</w:t>
            </w:r>
            <w:r w:rsidRPr="00C04F64">
              <w:rPr>
                <w:rFonts w:eastAsia="宋体" w:hint="eastAsia"/>
                <w:szCs w:val="21"/>
              </w:rPr>
              <w:t>4-5</w:t>
            </w:r>
            <w:r w:rsidRPr="00C04F64">
              <w:rPr>
                <w:rFonts w:eastAsia="宋体"/>
                <w:szCs w:val="21"/>
              </w:rPr>
              <w:t>，</w:t>
            </w:r>
            <w:r w:rsidRPr="00C04F64">
              <w:rPr>
                <w:rFonts w:eastAsia="宋体" w:hint="eastAsia"/>
                <w:szCs w:val="21"/>
              </w:rPr>
              <w:t>复试科目③</w:t>
            </w:r>
            <w:r w:rsidRPr="00C04F64">
              <w:rPr>
                <w:rFonts w:eastAsia="宋体" w:hint="eastAsia"/>
                <w:szCs w:val="21"/>
              </w:rPr>
              <w:t>-</w:t>
            </w:r>
            <w:r w:rsidRPr="00C04F64">
              <w:rPr>
                <w:rFonts w:eastAsia="宋体" w:hint="eastAsia"/>
                <w:szCs w:val="21"/>
              </w:rPr>
              <w:t>④任选一门</w:t>
            </w:r>
          </w:p>
          <w:p w:rsidR="00FF58F1" w:rsidRPr="00C04F64" w:rsidRDefault="00FF58F1" w:rsidP="009635E8">
            <w:pPr>
              <w:spacing w:line="240" w:lineRule="exact"/>
              <w:jc w:val="left"/>
              <w:rPr>
                <w:rFonts w:eastAsia="宋体"/>
                <w:szCs w:val="21"/>
              </w:rPr>
            </w:pPr>
          </w:p>
          <w:p w:rsidR="00FF58F1" w:rsidRPr="00B912F0" w:rsidRDefault="00FF58F1" w:rsidP="009635E8">
            <w:pPr>
              <w:spacing w:line="240" w:lineRule="exact"/>
              <w:jc w:val="left"/>
              <w:rPr>
                <w:rFonts w:eastAsia="宋体"/>
                <w:szCs w:val="21"/>
              </w:rPr>
            </w:pPr>
            <w:r w:rsidRPr="0001184E">
              <w:rPr>
                <w:rFonts w:eastAsia="宋体" w:hint="eastAsia"/>
                <w:b/>
                <w:szCs w:val="21"/>
              </w:rPr>
              <w:t>只招收全日制本科考生</w:t>
            </w:r>
          </w:p>
        </w:tc>
      </w:tr>
      <w:bookmarkEnd w:id="35"/>
      <w:tr w:rsidR="00FF58F1" w:rsidRPr="00B912F0" w:rsidTr="00463823">
        <w:trPr>
          <w:cantSplit/>
          <w:trHeight w:val="1690"/>
          <w:jc w:val="center"/>
        </w:trPr>
        <w:tc>
          <w:tcPr>
            <w:tcW w:w="1233" w:type="dxa"/>
            <w:vMerge/>
            <w:shd w:val="clear" w:color="auto" w:fill="auto"/>
          </w:tcPr>
          <w:p w:rsidR="00FF58F1" w:rsidRPr="007C0D4D" w:rsidRDefault="00FF58F1" w:rsidP="009635E8">
            <w:pPr>
              <w:spacing w:line="4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F58F1" w:rsidRPr="007C0D4D" w:rsidRDefault="00FF58F1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7C0D4D">
              <w:rPr>
                <w:rFonts w:eastAsia="宋体" w:hint="eastAsia"/>
                <w:szCs w:val="21"/>
              </w:rPr>
              <w:t>2.</w:t>
            </w:r>
            <w:r w:rsidRPr="007C0D4D">
              <w:rPr>
                <w:rFonts w:eastAsia="宋体" w:hint="eastAsia"/>
                <w:szCs w:val="21"/>
              </w:rPr>
              <w:t>桥梁与隧道工程</w:t>
            </w:r>
          </w:p>
          <w:p w:rsidR="00FF58F1" w:rsidRPr="00B912F0" w:rsidRDefault="00FF58F1" w:rsidP="009635E8">
            <w:pPr>
              <w:spacing w:line="300" w:lineRule="exact"/>
              <w:ind w:firstLineChars="50" w:firstLine="90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FF58F1" w:rsidRPr="00513D4C" w:rsidRDefault="00FF58F1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FD38A6">
              <w:rPr>
                <w:rFonts w:eastAsia="宋体" w:hint="eastAsia"/>
                <w:szCs w:val="21"/>
              </w:rPr>
              <w:t>梁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FD38A6">
              <w:rPr>
                <w:rFonts w:eastAsia="宋体" w:hint="eastAsia"/>
                <w:szCs w:val="21"/>
              </w:rPr>
              <w:t>斌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FD38A6">
              <w:rPr>
                <w:rFonts w:eastAsia="宋体" w:hint="eastAsia"/>
                <w:szCs w:val="21"/>
              </w:rPr>
              <w:t>徐红玉</w:t>
            </w:r>
          </w:p>
        </w:tc>
        <w:tc>
          <w:tcPr>
            <w:tcW w:w="542" w:type="dxa"/>
            <w:vMerge/>
          </w:tcPr>
          <w:p w:rsidR="00FF58F1" w:rsidRDefault="00FF58F1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F58F1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F58F1" w:rsidRPr="00B912F0" w:rsidRDefault="00FF58F1" w:rsidP="009635E8">
            <w:pPr>
              <w:spacing w:line="24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FF58F1" w:rsidRPr="00B912F0" w:rsidTr="00463823">
        <w:trPr>
          <w:cantSplit/>
          <w:trHeight w:val="991"/>
          <w:jc w:val="center"/>
        </w:trPr>
        <w:tc>
          <w:tcPr>
            <w:tcW w:w="1233" w:type="dxa"/>
            <w:vMerge/>
            <w:shd w:val="clear" w:color="auto" w:fill="auto"/>
          </w:tcPr>
          <w:p w:rsidR="00FF58F1" w:rsidRPr="007C0D4D" w:rsidRDefault="00FF58F1" w:rsidP="009635E8">
            <w:pPr>
              <w:spacing w:line="4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F58F1" w:rsidRPr="00D54B74" w:rsidRDefault="00FF58F1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7C0D4D">
              <w:rPr>
                <w:rFonts w:eastAsia="宋体" w:hint="eastAsia"/>
                <w:szCs w:val="21"/>
              </w:rPr>
              <w:t>3</w:t>
            </w:r>
            <w:r w:rsidRPr="007C0D4D">
              <w:rPr>
                <w:rFonts w:eastAsia="宋体"/>
                <w:szCs w:val="21"/>
              </w:rPr>
              <w:t>.</w:t>
            </w:r>
            <w:r w:rsidRPr="007C0D4D">
              <w:rPr>
                <w:rFonts w:eastAsia="宋体"/>
                <w:szCs w:val="21"/>
              </w:rPr>
              <w:t>岩土工程</w:t>
            </w:r>
          </w:p>
        </w:tc>
        <w:tc>
          <w:tcPr>
            <w:tcW w:w="1417" w:type="dxa"/>
          </w:tcPr>
          <w:p w:rsidR="00FF58F1" w:rsidRPr="00FD38A6" w:rsidRDefault="00FF58F1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FD38A6">
              <w:rPr>
                <w:rFonts w:eastAsia="宋体" w:hint="eastAsia"/>
                <w:szCs w:val="21"/>
              </w:rPr>
              <w:t>张伟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FD38A6">
              <w:rPr>
                <w:rFonts w:eastAsia="宋体" w:hint="eastAsia"/>
                <w:szCs w:val="21"/>
              </w:rPr>
              <w:t>高笑娟</w:t>
            </w:r>
          </w:p>
          <w:p w:rsidR="00FF58F1" w:rsidRPr="00513D4C" w:rsidRDefault="00FF58F1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FD38A6">
              <w:rPr>
                <w:rFonts w:eastAsia="宋体" w:hint="eastAsia"/>
                <w:szCs w:val="21"/>
              </w:rPr>
              <w:t>马建军</w:t>
            </w:r>
          </w:p>
        </w:tc>
        <w:tc>
          <w:tcPr>
            <w:tcW w:w="542" w:type="dxa"/>
            <w:vMerge/>
          </w:tcPr>
          <w:p w:rsidR="00FF58F1" w:rsidRDefault="00FF58F1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F58F1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F58F1" w:rsidRPr="00B912F0" w:rsidRDefault="00FF58F1" w:rsidP="009635E8">
            <w:pPr>
              <w:spacing w:line="24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FF58F1" w:rsidRPr="00B912F0" w:rsidTr="00463823">
        <w:trPr>
          <w:cantSplit/>
          <w:trHeight w:val="1828"/>
          <w:jc w:val="center"/>
        </w:trPr>
        <w:tc>
          <w:tcPr>
            <w:tcW w:w="1233" w:type="dxa"/>
            <w:vMerge/>
            <w:shd w:val="clear" w:color="auto" w:fill="auto"/>
          </w:tcPr>
          <w:p w:rsidR="00FF58F1" w:rsidRPr="007C0D4D" w:rsidRDefault="00FF58F1" w:rsidP="009635E8">
            <w:pPr>
              <w:spacing w:line="4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F58F1" w:rsidRPr="007C0D4D" w:rsidRDefault="00FF58F1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7C0D4D">
              <w:rPr>
                <w:rFonts w:eastAsia="宋体" w:hint="eastAsia"/>
                <w:szCs w:val="21"/>
              </w:rPr>
              <w:t>4</w:t>
            </w:r>
            <w:r w:rsidRPr="007C0D4D">
              <w:rPr>
                <w:rFonts w:eastAsia="宋体"/>
                <w:szCs w:val="21"/>
              </w:rPr>
              <w:t>.</w:t>
            </w:r>
            <w:r w:rsidRPr="007C0D4D">
              <w:rPr>
                <w:rFonts w:eastAsia="宋体"/>
                <w:szCs w:val="21"/>
              </w:rPr>
              <w:t>供热</w:t>
            </w:r>
            <w:r w:rsidRPr="007C0D4D">
              <w:rPr>
                <w:rFonts w:eastAsia="宋体" w:hint="eastAsia"/>
                <w:szCs w:val="21"/>
              </w:rPr>
              <w:t>、</w:t>
            </w:r>
            <w:r w:rsidRPr="007C0D4D">
              <w:rPr>
                <w:rFonts w:eastAsia="宋体"/>
                <w:szCs w:val="21"/>
              </w:rPr>
              <w:t>供燃气</w:t>
            </w:r>
            <w:r w:rsidRPr="007C0D4D">
              <w:rPr>
                <w:rFonts w:eastAsia="宋体" w:hint="eastAsia"/>
                <w:szCs w:val="21"/>
              </w:rPr>
              <w:t>、</w:t>
            </w:r>
            <w:r w:rsidRPr="007C0D4D">
              <w:rPr>
                <w:rFonts w:eastAsia="宋体"/>
                <w:szCs w:val="21"/>
              </w:rPr>
              <w:t>通风及空调工程</w:t>
            </w:r>
          </w:p>
          <w:p w:rsidR="00FF58F1" w:rsidRPr="00B912F0" w:rsidRDefault="00FF58F1" w:rsidP="009635E8">
            <w:pPr>
              <w:spacing w:line="300" w:lineRule="exact"/>
              <w:ind w:firstLineChars="50" w:firstLine="90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FF58F1" w:rsidRPr="00513D4C" w:rsidRDefault="00FF58F1" w:rsidP="0001184E">
            <w:pPr>
              <w:spacing w:line="300" w:lineRule="exact"/>
              <w:rPr>
                <w:rFonts w:eastAsia="宋体"/>
                <w:szCs w:val="21"/>
              </w:rPr>
            </w:pPr>
            <w:r w:rsidRPr="00FD38A6">
              <w:rPr>
                <w:rFonts w:eastAsia="宋体" w:hint="eastAsia"/>
                <w:szCs w:val="21"/>
              </w:rPr>
              <w:t>王林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FD38A6">
              <w:rPr>
                <w:rFonts w:eastAsia="宋体" w:hint="eastAsia"/>
                <w:szCs w:val="21"/>
              </w:rPr>
              <w:t>马爱华</w:t>
            </w:r>
            <w:proofErr w:type="gramEnd"/>
          </w:p>
        </w:tc>
        <w:tc>
          <w:tcPr>
            <w:tcW w:w="542" w:type="dxa"/>
            <w:vMerge/>
          </w:tcPr>
          <w:p w:rsidR="00FF58F1" w:rsidRDefault="00FF58F1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F58F1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F58F1" w:rsidRPr="00B912F0" w:rsidRDefault="00FF58F1" w:rsidP="009635E8">
            <w:pPr>
              <w:spacing w:line="24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FF58F1" w:rsidRPr="00B912F0" w:rsidTr="00463823">
        <w:trPr>
          <w:cantSplit/>
          <w:trHeight w:val="2363"/>
          <w:jc w:val="center"/>
        </w:trPr>
        <w:tc>
          <w:tcPr>
            <w:tcW w:w="1233" w:type="dxa"/>
            <w:vMerge/>
            <w:shd w:val="clear" w:color="auto" w:fill="auto"/>
          </w:tcPr>
          <w:p w:rsidR="00FF58F1" w:rsidRPr="007C0D4D" w:rsidRDefault="00FF58F1" w:rsidP="009635E8">
            <w:pPr>
              <w:spacing w:line="4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F58F1" w:rsidRPr="00B912F0" w:rsidRDefault="00FF58F1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7C0D4D">
              <w:rPr>
                <w:rFonts w:eastAsia="宋体" w:hint="eastAsia"/>
                <w:szCs w:val="21"/>
              </w:rPr>
              <w:t>5.</w:t>
            </w:r>
            <w:r w:rsidRPr="007C0D4D">
              <w:rPr>
                <w:rFonts w:eastAsia="宋体" w:hint="eastAsia"/>
                <w:szCs w:val="21"/>
              </w:rPr>
              <w:t>制冷热泵与建筑冷热源工程</w:t>
            </w:r>
          </w:p>
        </w:tc>
        <w:tc>
          <w:tcPr>
            <w:tcW w:w="1417" w:type="dxa"/>
          </w:tcPr>
          <w:p w:rsidR="00FF58F1" w:rsidRPr="00513D4C" w:rsidRDefault="00FF58F1" w:rsidP="0001184E">
            <w:pPr>
              <w:spacing w:line="300" w:lineRule="exact"/>
              <w:ind w:firstLineChars="18" w:firstLine="32"/>
              <w:rPr>
                <w:rFonts w:eastAsia="宋体"/>
                <w:szCs w:val="21"/>
              </w:rPr>
            </w:pPr>
            <w:r w:rsidRPr="00FD38A6">
              <w:rPr>
                <w:rFonts w:eastAsia="宋体" w:hint="eastAsia"/>
                <w:szCs w:val="21"/>
              </w:rPr>
              <w:t>王林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FD38A6">
              <w:rPr>
                <w:rFonts w:eastAsia="宋体" w:hint="eastAsia"/>
                <w:szCs w:val="21"/>
              </w:rPr>
              <w:t>马爱华</w:t>
            </w:r>
            <w:proofErr w:type="gramEnd"/>
          </w:p>
        </w:tc>
        <w:tc>
          <w:tcPr>
            <w:tcW w:w="542" w:type="dxa"/>
            <w:vMerge/>
          </w:tcPr>
          <w:p w:rsidR="00FF58F1" w:rsidRDefault="00FF58F1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F58F1" w:rsidRPr="00B912F0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F58F1" w:rsidRDefault="00FF58F1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F58F1" w:rsidRPr="00B912F0" w:rsidRDefault="00FF58F1" w:rsidP="009635E8">
            <w:pPr>
              <w:spacing w:line="24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7A0DDB" w:rsidRPr="00B912F0" w:rsidTr="00463823">
        <w:trPr>
          <w:cantSplit/>
          <w:trHeight w:val="2367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7A0DDB" w:rsidRDefault="007A0DDB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lastRenderedPageBreak/>
              <w:t>院（系）代码及名称：</w:t>
            </w:r>
            <w:bookmarkStart w:id="36" w:name="_Toc494093076"/>
          </w:p>
          <w:p w:rsidR="007A0DDB" w:rsidRDefault="007A0DDB" w:rsidP="009635E8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r w:rsidRPr="007F281C">
              <w:rPr>
                <w:rStyle w:val="4Char"/>
                <w:b w:val="0"/>
                <w:color w:val="auto"/>
              </w:rPr>
              <w:t>006</w:t>
            </w:r>
            <w:r w:rsidRPr="007F281C">
              <w:rPr>
                <w:rStyle w:val="4Char"/>
                <w:b w:val="0"/>
                <w:color w:val="auto"/>
              </w:rPr>
              <w:t>化工与制药学院</w:t>
            </w:r>
            <w:bookmarkEnd w:id="36"/>
          </w:p>
          <w:p w:rsidR="007A0DDB" w:rsidRPr="007F281C" w:rsidRDefault="007A0DDB" w:rsidP="009635E8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 w:cs="宋体"/>
                <w:kern w:val="0"/>
                <w:szCs w:val="18"/>
              </w:rPr>
            </w:pPr>
            <w:bookmarkStart w:id="37" w:name="_Toc494093077"/>
            <w:r w:rsidRPr="00B912F0">
              <w:rPr>
                <w:rStyle w:val="4Char"/>
                <w:b w:val="0"/>
                <w:color w:val="auto"/>
              </w:rPr>
              <w:t>化学（</w:t>
            </w:r>
            <w:r w:rsidRPr="00B912F0">
              <w:rPr>
                <w:rStyle w:val="4Char"/>
                <w:b w:val="0"/>
                <w:color w:val="auto"/>
              </w:rPr>
              <w:t>07030</w:t>
            </w:r>
            <w:r>
              <w:rPr>
                <w:rStyle w:val="4Char"/>
                <w:rFonts w:hint="eastAsia"/>
                <w:b w:val="0"/>
                <w:color w:val="auto"/>
              </w:rPr>
              <w:t>0</w:t>
            </w:r>
            <w:r w:rsidRPr="00B912F0">
              <w:rPr>
                <w:rStyle w:val="4Char"/>
                <w:b w:val="0"/>
                <w:color w:val="auto"/>
              </w:rPr>
              <w:t>）</w:t>
            </w:r>
            <w:bookmarkEnd w:id="37"/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7A0DDB" w:rsidRPr="00B912F0" w:rsidRDefault="007A0DDB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szCs w:val="21"/>
              </w:rPr>
              <w:t>1.</w:t>
            </w:r>
            <w:r w:rsidRPr="00524915">
              <w:rPr>
                <w:rFonts w:eastAsia="宋体"/>
                <w:szCs w:val="21"/>
              </w:rPr>
              <w:t>有机化学</w:t>
            </w:r>
          </w:p>
        </w:tc>
        <w:tc>
          <w:tcPr>
            <w:tcW w:w="1417" w:type="dxa"/>
          </w:tcPr>
          <w:p w:rsidR="007A0DDB" w:rsidRDefault="007A0DDB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CB4EEF">
              <w:rPr>
                <w:rFonts w:eastAsia="宋体"/>
                <w:szCs w:val="21"/>
              </w:rPr>
              <w:t>马军营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B4EEF">
              <w:rPr>
                <w:rFonts w:eastAsia="宋体"/>
                <w:szCs w:val="21"/>
              </w:rPr>
              <w:t>刘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CB4EEF">
              <w:rPr>
                <w:rFonts w:eastAsia="宋体"/>
                <w:szCs w:val="21"/>
              </w:rPr>
              <w:t>普</w:t>
            </w:r>
          </w:p>
          <w:p w:rsidR="007A0DDB" w:rsidRDefault="007A0DDB" w:rsidP="009635E8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邓瑞雪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B4EEF">
              <w:rPr>
                <w:rFonts w:eastAsia="宋体"/>
                <w:szCs w:val="21"/>
              </w:rPr>
              <w:t>赵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CB4EEF">
              <w:rPr>
                <w:rFonts w:eastAsia="宋体"/>
                <w:szCs w:val="21"/>
              </w:rPr>
              <w:t>爽</w:t>
            </w:r>
            <w:proofErr w:type="gramEnd"/>
          </w:p>
          <w:p w:rsidR="007A0DDB" w:rsidRPr="00391722" w:rsidRDefault="007A0DDB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  <w:r w:rsidRPr="00CB4EEF">
              <w:rPr>
                <w:rFonts w:eastAsia="宋体"/>
                <w:szCs w:val="21"/>
              </w:rPr>
              <w:t>郭旭明</w:t>
            </w:r>
          </w:p>
        </w:tc>
        <w:tc>
          <w:tcPr>
            <w:tcW w:w="542" w:type="dxa"/>
            <w:vMerge w:val="restart"/>
          </w:tcPr>
          <w:p w:rsidR="007A0DDB" w:rsidRPr="001A6C2A" w:rsidRDefault="007A0DDB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  <w:r>
              <w:rPr>
                <w:rFonts w:eastAsia="宋体"/>
                <w:b/>
                <w:sz w:val="24"/>
              </w:rPr>
              <w:t>13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/>
                <w:kern w:val="0"/>
                <w:szCs w:val="21"/>
              </w:rPr>
              <w:t>621</w:t>
            </w:r>
            <w:r w:rsidRPr="00B912F0">
              <w:rPr>
                <w:rFonts w:eastAsia="宋体" w:cs="宋体"/>
                <w:kern w:val="0"/>
                <w:szCs w:val="21"/>
              </w:rPr>
              <w:t>有机化学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7A0DDB" w:rsidRPr="00A50D8C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C04F64">
              <w:rPr>
                <w:rFonts w:eastAsia="宋体"/>
                <w:szCs w:val="21"/>
              </w:rPr>
              <w:t>①</w:t>
            </w:r>
            <w:r w:rsidRPr="00A50D8C">
              <w:rPr>
                <w:rFonts w:eastAsia="宋体"/>
                <w:szCs w:val="21"/>
              </w:rPr>
              <w:t>831</w:t>
            </w:r>
            <w:r w:rsidRPr="00A50D8C">
              <w:rPr>
                <w:rFonts w:eastAsia="宋体"/>
                <w:szCs w:val="21"/>
              </w:rPr>
              <w:t>仪器分析（有机化学研究方向选考课程）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A50D8C">
              <w:rPr>
                <w:rFonts w:eastAsia="宋体"/>
                <w:szCs w:val="21"/>
              </w:rPr>
              <w:fldChar w:fldCharType="begin"/>
            </w:r>
            <w:r w:rsidRPr="00A50D8C">
              <w:rPr>
                <w:rFonts w:eastAsia="宋体"/>
                <w:szCs w:val="21"/>
              </w:rPr>
              <w:instrText xml:space="preserve"> = 2 \* GB3 </w:instrText>
            </w:r>
            <w:r w:rsidRPr="00A50D8C">
              <w:rPr>
                <w:rFonts w:eastAsia="宋体"/>
                <w:szCs w:val="21"/>
              </w:rPr>
              <w:fldChar w:fldCharType="separate"/>
            </w:r>
            <w:r w:rsidRPr="00A50D8C">
              <w:rPr>
                <w:rFonts w:eastAsia="宋体" w:hint="eastAsia"/>
                <w:szCs w:val="21"/>
              </w:rPr>
              <w:t>②</w:t>
            </w:r>
            <w:r w:rsidRPr="00A50D8C">
              <w:rPr>
                <w:rFonts w:eastAsia="宋体"/>
                <w:szCs w:val="21"/>
              </w:rPr>
              <w:fldChar w:fldCharType="end"/>
            </w:r>
            <w:r w:rsidRPr="00A50D8C">
              <w:rPr>
                <w:rFonts w:eastAsia="宋体"/>
                <w:szCs w:val="21"/>
              </w:rPr>
              <w:t xml:space="preserve">833 </w:t>
            </w:r>
            <w:r w:rsidRPr="00A50D8C">
              <w:rPr>
                <w:rFonts w:eastAsia="宋体"/>
                <w:szCs w:val="21"/>
              </w:rPr>
              <w:t>高分子材料（高分子化学与物理研究方向选考课程）</w:t>
            </w:r>
          </w:p>
        </w:tc>
        <w:tc>
          <w:tcPr>
            <w:tcW w:w="1378" w:type="dxa"/>
            <w:vMerge w:val="restart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李老师：</w:t>
            </w:r>
            <w:r>
              <w:rPr>
                <w:rFonts w:eastAsia="宋体" w:hint="eastAsia"/>
                <w:b/>
                <w:szCs w:val="21"/>
              </w:rPr>
              <w:t>0379-64231914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7A0DDB" w:rsidRPr="003C2649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3C2649">
              <w:rPr>
                <w:rFonts w:eastAsia="宋体"/>
                <w:szCs w:val="21"/>
              </w:rPr>
              <w:fldChar w:fldCharType="begin"/>
            </w:r>
            <w:r w:rsidRPr="003C2649">
              <w:rPr>
                <w:rFonts w:eastAsia="宋体"/>
                <w:szCs w:val="21"/>
              </w:rPr>
              <w:instrText xml:space="preserve"> = 1 \* GB3 </w:instrText>
            </w:r>
            <w:r w:rsidRPr="003C2649">
              <w:rPr>
                <w:rFonts w:eastAsia="宋体"/>
                <w:szCs w:val="21"/>
              </w:rPr>
              <w:fldChar w:fldCharType="separate"/>
            </w:r>
            <w:r w:rsidRPr="003C2649">
              <w:rPr>
                <w:rFonts w:eastAsia="宋体" w:hint="eastAsia"/>
                <w:szCs w:val="21"/>
              </w:rPr>
              <w:t>①</w:t>
            </w:r>
            <w:r w:rsidRPr="003C2649">
              <w:rPr>
                <w:rFonts w:eastAsia="宋体"/>
                <w:szCs w:val="21"/>
              </w:rPr>
              <w:fldChar w:fldCharType="end"/>
            </w:r>
            <w:r w:rsidRPr="003C2649">
              <w:rPr>
                <w:rFonts w:eastAsia="宋体"/>
                <w:szCs w:val="21"/>
              </w:rPr>
              <w:t>高分子化学（高分子化学与物理研究方向选考课程）</w:t>
            </w:r>
          </w:p>
          <w:p w:rsidR="007A0DDB" w:rsidRPr="003C2649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3C2649">
              <w:rPr>
                <w:rFonts w:eastAsia="宋体"/>
                <w:szCs w:val="21"/>
              </w:rPr>
              <w:fldChar w:fldCharType="begin"/>
            </w:r>
            <w:r w:rsidRPr="003C2649">
              <w:rPr>
                <w:rFonts w:eastAsia="宋体"/>
                <w:szCs w:val="21"/>
              </w:rPr>
              <w:instrText xml:space="preserve"> = 2 \* GB3 </w:instrText>
            </w:r>
            <w:r w:rsidRPr="003C2649">
              <w:rPr>
                <w:rFonts w:eastAsia="宋体"/>
                <w:szCs w:val="21"/>
              </w:rPr>
              <w:fldChar w:fldCharType="separate"/>
            </w:r>
            <w:r w:rsidRPr="003C2649">
              <w:rPr>
                <w:rFonts w:eastAsia="宋体" w:hint="eastAsia"/>
                <w:szCs w:val="21"/>
              </w:rPr>
              <w:t>②</w:t>
            </w:r>
            <w:r w:rsidRPr="003C2649">
              <w:rPr>
                <w:rFonts w:eastAsia="宋体"/>
                <w:szCs w:val="21"/>
              </w:rPr>
              <w:fldChar w:fldCharType="end"/>
            </w:r>
            <w:r w:rsidRPr="003C2649">
              <w:rPr>
                <w:rFonts w:eastAsia="宋体"/>
                <w:szCs w:val="21"/>
              </w:rPr>
              <w:t>物理化学（有机化学研究方向选考课程）</w:t>
            </w:r>
          </w:p>
          <w:p w:rsidR="007A0DDB" w:rsidRPr="003C2649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①分析化学</w:t>
            </w:r>
          </w:p>
          <w:p w:rsidR="007A0DDB" w:rsidRPr="00DC39E3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②无机</w:t>
            </w:r>
            <w:r w:rsidRPr="00B912F0">
              <w:rPr>
                <w:rFonts w:eastAsia="宋体"/>
                <w:szCs w:val="21"/>
              </w:rPr>
              <w:t>化学</w:t>
            </w:r>
          </w:p>
        </w:tc>
      </w:tr>
      <w:tr w:rsidR="007A0DDB" w:rsidRPr="00B912F0" w:rsidTr="00463823">
        <w:trPr>
          <w:cantSplit/>
          <w:trHeight w:val="2041"/>
          <w:jc w:val="center"/>
        </w:trPr>
        <w:tc>
          <w:tcPr>
            <w:tcW w:w="1233" w:type="dxa"/>
            <w:vMerge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A0DDB" w:rsidRPr="00FE7949" w:rsidRDefault="007A0DDB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FE7949">
              <w:rPr>
                <w:rFonts w:eastAsia="宋体" w:hint="eastAsia"/>
                <w:szCs w:val="21"/>
              </w:rPr>
              <w:t>2</w:t>
            </w:r>
            <w:r>
              <w:rPr>
                <w:rFonts w:eastAsia="宋体"/>
                <w:szCs w:val="21"/>
              </w:rPr>
              <w:t>.</w:t>
            </w:r>
            <w:r w:rsidRPr="00524915">
              <w:rPr>
                <w:rFonts w:eastAsia="宋体"/>
                <w:szCs w:val="21"/>
              </w:rPr>
              <w:t>高分子化学与物理</w:t>
            </w:r>
          </w:p>
          <w:p w:rsidR="007A0DDB" w:rsidRPr="00B912F0" w:rsidRDefault="007A0DDB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7A0DDB" w:rsidRPr="00CF3C63" w:rsidRDefault="007A0DDB" w:rsidP="009635E8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牛永平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F3C63">
              <w:rPr>
                <w:rFonts w:eastAsia="宋体"/>
                <w:szCs w:val="21"/>
              </w:rPr>
              <w:t>陆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CF3C63">
              <w:rPr>
                <w:rFonts w:eastAsia="宋体"/>
                <w:szCs w:val="21"/>
              </w:rPr>
              <w:t>昶</w:t>
            </w:r>
            <w:proofErr w:type="gramEnd"/>
            <w:r>
              <w:rPr>
                <w:rFonts w:eastAsia="宋体"/>
                <w:szCs w:val="21"/>
              </w:rPr>
              <w:t>潘炳力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F3C63">
              <w:rPr>
                <w:rFonts w:eastAsia="宋体"/>
                <w:szCs w:val="21"/>
              </w:rPr>
              <w:t>彭淑鸽李军波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>姚大虎</w:t>
            </w:r>
            <w:proofErr w:type="gramStart"/>
            <w:r>
              <w:rPr>
                <w:rFonts w:eastAsia="宋体"/>
                <w:szCs w:val="21"/>
              </w:rPr>
              <w:t>赫玉欣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>宋文生陈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>权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>刘继纯</w:t>
            </w:r>
            <w:r>
              <w:rPr>
                <w:rFonts w:eastAsia="宋体" w:hint="eastAsia"/>
                <w:szCs w:val="21"/>
              </w:rPr>
              <w:t xml:space="preserve">  </w:t>
            </w:r>
            <w:r>
              <w:rPr>
                <w:rFonts w:eastAsia="宋体"/>
                <w:szCs w:val="21"/>
              </w:rPr>
              <w:t>张军凯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CF3C63">
              <w:rPr>
                <w:rFonts w:eastAsia="宋体"/>
                <w:szCs w:val="21"/>
              </w:rPr>
              <w:t>逄</w:t>
            </w:r>
            <w:proofErr w:type="gramEnd"/>
            <w:r w:rsidRPr="00CF3C63">
              <w:rPr>
                <w:rFonts w:eastAsia="宋体"/>
                <w:szCs w:val="21"/>
              </w:rPr>
              <w:t>显</w:t>
            </w:r>
            <w:proofErr w:type="gramStart"/>
            <w:r w:rsidRPr="00CF3C63">
              <w:rPr>
                <w:rFonts w:eastAsia="宋体"/>
                <w:szCs w:val="21"/>
              </w:rPr>
              <w:t>娟</w:t>
            </w:r>
            <w:proofErr w:type="gramEnd"/>
          </w:p>
        </w:tc>
        <w:tc>
          <w:tcPr>
            <w:tcW w:w="542" w:type="dxa"/>
            <w:vMerge/>
          </w:tcPr>
          <w:p w:rsidR="007A0DDB" w:rsidRDefault="007A0DDB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A0DDB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7A0DDB" w:rsidRPr="00B912F0" w:rsidTr="00463823">
        <w:trPr>
          <w:cantSplit/>
          <w:trHeight w:val="2419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bCs/>
                <w:szCs w:val="21"/>
              </w:rPr>
            </w:pPr>
            <w:bookmarkStart w:id="38" w:name="_Toc494093079"/>
            <w:r>
              <w:rPr>
                <w:rStyle w:val="4Char"/>
                <w:rFonts w:hint="eastAsia"/>
                <w:b w:val="0"/>
                <w:color w:val="auto"/>
              </w:rPr>
              <w:t>药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学（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07800</w:t>
            </w:r>
            <w:r>
              <w:rPr>
                <w:rStyle w:val="4Char"/>
                <w:rFonts w:hint="eastAsia"/>
                <w:b w:val="0"/>
                <w:color w:val="auto"/>
              </w:rPr>
              <w:t>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38"/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7A0DDB" w:rsidRPr="004F1214" w:rsidRDefault="007A0DDB" w:rsidP="009635E8">
            <w:pPr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1.</w:t>
            </w:r>
            <w:r>
              <w:rPr>
                <w:rFonts w:eastAsia="宋体" w:hint="eastAsia"/>
                <w:szCs w:val="21"/>
              </w:rPr>
              <w:t>新型药物传递</w:t>
            </w:r>
            <w:r>
              <w:rPr>
                <w:rFonts w:eastAsia="宋体"/>
                <w:szCs w:val="21"/>
              </w:rPr>
              <w:t>系统</w:t>
            </w:r>
          </w:p>
        </w:tc>
        <w:tc>
          <w:tcPr>
            <w:tcW w:w="1417" w:type="dxa"/>
          </w:tcPr>
          <w:p w:rsidR="007A0DDB" w:rsidRPr="006C673A" w:rsidRDefault="007A0DDB" w:rsidP="009635E8">
            <w:pPr>
              <w:spacing w:line="300" w:lineRule="exact"/>
              <w:ind w:firstLineChars="18" w:firstLine="32"/>
              <w:rPr>
                <w:rFonts w:eastAsia="宋体"/>
                <w:szCs w:val="21"/>
              </w:rPr>
            </w:pPr>
            <w:r w:rsidRPr="00546D5C">
              <w:rPr>
                <w:rFonts w:eastAsia="宋体"/>
                <w:szCs w:val="21"/>
              </w:rPr>
              <w:t>周惠云</w:t>
            </w:r>
            <w:r w:rsidRPr="00546D5C">
              <w:rPr>
                <w:rFonts w:eastAsia="宋体" w:hint="eastAsia"/>
                <w:szCs w:val="21"/>
              </w:rPr>
              <w:t>，梁菊，李军波</w:t>
            </w:r>
          </w:p>
        </w:tc>
        <w:tc>
          <w:tcPr>
            <w:tcW w:w="542" w:type="dxa"/>
            <w:vMerge w:val="restart"/>
          </w:tcPr>
          <w:p w:rsidR="007A0DDB" w:rsidRPr="00B4010E" w:rsidRDefault="007A0DDB" w:rsidP="009635E8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5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621</w:t>
            </w:r>
            <w:r w:rsidRPr="00B912F0">
              <w:rPr>
                <w:rFonts w:eastAsia="宋体" w:hint="eastAsia"/>
                <w:szCs w:val="21"/>
              </w:rPr>
              <w:t>有机化学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997</w:t>
            </w:r>
            <w:r w:rsidRPr="00B912F0">
              <w:rPr>
                <w:rFonts w:eastAsia="宋体" w:hint="eastAsia"/>
                <w:szCs w:val="21"/>
              </w:rPr>
              <w:t>天然药物化学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998</w:t>
            </w:r>
            <w:r w:rsidRPr="00B912F0">
              <w:rPr>
                <w:rFonts w:eastAsia="宋体" w:hint="eastAsia"/>
                <w:szCs w:val="21"/>
              </w:rPr>
              <w:t>药剂学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>867</w:t>
            </w:r>
            <w:r w:rsidRPr="00B912F0">
              <w:rPr>
                <w:rFonts w:eastAsia="宋体" w:hint="eastAsia"/>
                <w:szCs w:val="21"/>
              </w:rPr>
              <w:t>药物分析</w:t>
            </w:r>
          </w:p>
          <w:p w:rsidR="007A0DDB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/>
          </w:tcPr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生物化学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任选</w:t>
            </w:r>
            <w:r>
              <w:rPr>
                <w:rFonts w:eastAsia="宋体"/>
                <w:szCs w:val="21"/>
              </w:rPr>
              <w:t>2</w:t>
            </w:r>
            <w:r w:rsidRPr="00B912F0">
              <w:rPr>
                <w:rFonts w:eastAsia="宋体" w:hint="eastAsia"/>
                <w:szCs w:val="21"/>
              </w:rPr>
              <w:t>门第四单元中未选科目</w:t>
            </w:r>
          </w:p>
          <w:p w:rsidR="007A0DDB" w:rsidRPr="00B912F0" w:rsidRDefault="007A0DDB" w:rsidP="009635E8">
            <w:pPr>
              <w:spacing w:line="300" w:lineRule="exact"/>
              <w:ind w:left="270" w:hangingChars="150" w:hanging="270"/>
              <w:jc w:val="left"/>
              <w:rPr>
                <w:rFonts w:eastAsia="宋体"/>
                <w:szCs w:val="21"/>
              </w:rPr>
            </w:pPr>
          </w:p>
        </w:tc>
      </w:tr>
      <w:tr w:rsidR="007A0DDB" w:rsidRPr="00B912F0" w:rsidTr="00463823">
        <w:trPr>
          <w:cantSplit/>
          <w:trHeight w:val="1292"/>
          <w:jc w:val="center"/>
        </w:trPr>
        <w:tc>
          <w:tcPr>
            <w:tcW w:w="1233" w:type="dxa"/>
            <w:vMerge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A0DDB" w:rsidRPr="00866E85" w:rsidRDefault="007A0DDB" w:rsidP="009635E8">
            <w:pPr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2.</w:t>
            </w:r>
            <w:r w:rsidRPr="00866E85">
              <w:rPr>
                <w:rFonts w:eastAsia="宋体" w:hint="eastAsia"/>
                <w:szCs w:val="21"/>
              </w:rPr>
              <w:t>中药物质基础研究</w:t>
            </w:r>
          </w:p>
          <w:p w:rsidR="007A0DDB" w:rsidRPr="00B912F0" w:rsidRDefault="007A0DDB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7A0DDB" w:rsidRPr="006C673A" w:rsidRDefault="007A0DDB" w:rsidP="009635E8">
            <w:pPr>
              <w:spacing w:line="300" w:lineRule="exact"/>
              <w:ind w:firstLineChars="18" w:firstLine="32"/>
              <w:rPr>
                <w:rFonts w:eastAsia="宋体"/>
                <w:szCs w:val="21"/>
              </w:rPr>
            </w:pPr>
            <w:r w:rsidRPr="006C673A">
              <w:rPr>
                <w:rFonts w:eastAsia="宋体"/>
                <w:szCs w:val="21"/>
              </w:rPr>
              <w:t>李军</w:t>
            </w:r>
          </w:p>
          <w:p w:rsidR="007A0DDB" w:rsidRPr="00FF32A3" w:rsidRDefault="007A0DDB" w:rsidP="009635E8">
            <w:pPr>
              <w:spacing w:line="40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42" w:type="dxa"/>
            <w:vMerge/>
          </w:tcPr>
          <w:p w:rsidR="007A0DDB" w:rsidRPr="001A6C2A" w:rsidRDefault="007A0DDB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A0DDB" w:rsidRPr="00B912F0" w:rsidRDefault="007A0DDB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7A0DDB" w:rsidRPr="00B912F0" w:rsidTr="00463823">
        <w:trPr>
          <w:cantSplit/>
          <w:trHeight w:val="2069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7A0DDB" w:rsidRPr="00FE5E38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FE5E38">
              <w:rPr>
                <w:rFonts w:eastAsia="宋体"/>
                <w:b/>
                <w:szCs w:val="21"/>
              </w:rPr>
              <w:t>学科专业名称及代码：</w:t>
            </w:r>
          </w:p>
          <w:p w:rsidR="007A0DDB" w:rsidRPr="006C673A" w:rsidRDefault="007A0DDB" w:rsidP="00F21F45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39" w:name="_Toc494093080"/>
            <w:r w:rsidRPr="006C673A">
              <w:rPr>
                <w:rStyle w:val="4Char"/>
                <w:b w:val="0"/>
                <w:bCs w:val="0"/>
                <w:color w:val="auto"/>
              </w:rPr>
              <w:t>化学工程与技术（</w:t>
            </w:r>
            <w:r w:rsidRPr="006C673A">
              <w:rPr>
                <w:rStyle w:val="4Char"/>
                <w:b w:val="0"/>
                <w:bCs w:val="0"/>
                <w:color w:val="auto"/>
              </w:rPr>
              <w:t>081700</w:t>
            </w:r>
            <w:r w:rsidRPr="006C673A">
              <w:rPr>
                <w:rStyle w:val="4Char"/>
                <w:b w:val="0"/>
                <w:bCs w:val="0"/>
                <w:color w:val="auto"/>
              </w:rPr>
              <w:t>）</w:t>
            </w:r>
            <w:bookmarkEnd w:id="39"/>
          </w:p>
          <w:p w:rsidR="007A0DDB" w:rsidRPr="006C673A" w:rsidRDefault="007A0DDB" w:rsidP="00F21F45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</w:p>
          <w:p w:rsidR="007A0DDB" w:rsidRPr="00FE5E38" w:rsidRDefault="007A0DDB" w:rsidP="00F21F45">
            <w:pPr>
              <w:widowControl/>
              <w:ind w:firstLineChars="18" w:firstLine="32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7A0DDB" w:rsidRPr="00FE5E38" w:rsidRDefault="007A0DDB" w:rsidP="00F21F45">
            <w:pPr>
              <w:widowControl/>
              <w:ind w:firstLineChars="18" w:firstLine="32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lastRenderedPageBreak/>
              <w:t>1.</w:t>
            </w:r>
            <w:r w:rsidRPr="00FE5E38">
              <w:rPr>
                <w:rFonts w:eastAsia="宋体"/>
                <w:szCs w:val="21"/>
              </w:rPr>
              <w:t>化学</w:t>
            </w:r>
            <w:r>
              <w:rPr>
                <w:rFonts w:eastAsia="宋体" w:hint="eastAsia"/>
                <w:szCs w:val="21"/>
              </w:rPr>
              <w:t>工艺</w:t>
            </w:r>
          </w:p>
          <w:p w:rsidR="007A0DDB" w:rsidRPr="00B912F0" w:rsidRDefault="007A0DDB" w:rsidP="00F21F45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7A0DDB" w:rsidRPr="00F21F45" w:rsidRDefault="007A0DDB" w:rsidP="00F21F45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r w:rsidRPr="00F21F45">
              <w:rPr>
                <w:rStyle w:val="4Char"/>
                <w:b w:val="0"/>
                <w:color w:val="auto"/>
              </w:rPr>
              <w:t>卢伟伟，刘振</w:t>
            </w:r>
            <w:r w:rsidRPr="00F21F45">
              <w:rPr>
                <w:rStyle w:val="4Char"/>
                <w:rFonts w:hint="eastAsia"/>
                <w:b w:val="0"/>
                <w:color w:val="auto"/>
              </w:rPr>
              <w:t>，</w:t>
            </w:r>
            <w:r w:rsidRPr="00F21F45">
              <w:rPr>
                <w:rStyle w:val="4Char"/>
                <w:b w:val="0"/>
                <w:color w:val="auto"/>
              </w:rPr>
              <w:t>李军娜</w:t>
            </w:r>
          </w:p>
        </w:tc>
        <w:tc>
          <w:tcPr>
            <w:tcW w:w="542" w:type="dxa"/>
            <w:vMerge w:val="restart"/>
          </w:tcPr>
          <w:p w:rsidR="007A0DDB" w:rsidRPr="00B4010E" w:rsidRDefault="007A0DDB" w:rsidP="00F21F45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5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b/>
                <w:szCs w:val="21"/>
              </w:rPr>
              <w:t>第一单元：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101</w:t>
            </w:r>
            <w:r w:rsidRPr="00B912F0">
              <w:rPr>
                <w:rFonts w:eastAsia="宋体"/>
                <w:szCs w:val="21"/>
              </w:rPr>
              <w:t>思想政治理论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b/>
                <w:szCs w:val="21"/>
              </w:rPr>
              <w:t>第二单元：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201</w:t>
            </w:r>
            <w:r w:rsidRPr="00B912F0">
              <w:rPr>
                <w:rFonts w:eastAsia="宋体"/>
                <w:szCs w:val="21"/>
              </w:rPr>
              <w:t>英语一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b/>
                <w:szCs w:val="21"/>
              </w:rPr>
              <w:t>第三单元：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lastRenderedPageBreak/>
              <w:t>302</w:t>
            </w:r>
            <w:r w:rsidRPr="00B912F0">
              <w:rPr>
                <w:rFonts w:eastAsia="宋体" w:hint="eastAsia"/>
                <w:szCs w:val="21"/>
              </w:rPr>
              <w:t>数学二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b/>
                <w:szCs w:val="21"/>
              </w:rPr>
              <w:t>第四单元：</w:t>
            </w:r>
          </w:p>
          <w:p w:rsidR="007A0DDB" w:rsidRPr="00045D6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①</w:t>
            </w:r>
            <w:r w:rsidRPr="00045D60">
              <w:rPr>
                <w:rFonts w:eastAsia="宋体"/>
                <w:szCs w:val="21"/>
              </w:rPr>
              <w:t>813</w:t>
            </w:r>
            <w:r w:rsidRPr="00045D60">
              <w:rPr>
                <w:rFonts w:eastAsia="宋体"/>
                <w:szCs w:val="21"/>
              </w:rPr>
              <w:t>物理化学</w:t>
            </w:r>
          </w:p>
          <w:p w:rsidR="007A0DDB" w:rsidRPr="00045D6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45D60">
              <w:rPr>
                <w:rFonts w:eastAsia="宋体" w:hint="eastAsia"/>
                <w:szCs w:val="21"/>
              </w:rPr>
              <w:t>②</w:t>
            </w:r>
            <w:r w:rsidRPr="00045D60">
              <w:rPr>
                <w:rFonts w:eastAsia="宋体"/>
                <w:szCs w:val="21"/>
              </w:rPr>
              <w:t>869</w:t>
            </w:r>
            <w:r w:rsidRPr="00045D60">
              <w:rPr>
                <w:rFonts w:eastAsia="宋体"/>
                <w:szCs w:val="21"/>
              </w:rPr>
              <w:t>化工原理</w:t>
            </w:r>
          </w:p>
          <w:p w:rsidR="007A0DDB" w:rsidRPr="00045D6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45D60">
              <w:rPr>
                <w:rFonts w:eastAsia="宋体" w:hint="eastAsia"/>
                <w:szCs w:val="21"/>
              </w:rPr>
              <w:t>③</w:t>
            </w:r>
            <w:r w:rsidRPr="00045D60">
              <w:rPr>
                <w:rFonts w:eastAsia="宋体"/>
                <w:szCs w:val="21"/>
              </w:rPr>
              <w:t>831</w:t>
            </w:r>
            <w:r w:rsidRPr="00045D60">
              <w:rPr>
                <w:rFonts w:eastAsia="宋体"/>
                <w:szCs w:val="21"/>
              </w:rPr>
              <w:t>仪器分析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①</w:t>
            </w:r>
            <w:r w:rsidRPr="00B912F0">
              <w:rPr>
                <w:rFonts w:eastAsia="宋体"/>
                <w:szCs w:val="21"/>
              </w:rPr>
              <w:t>-</w:t>
            </w:r>
            <w:r w:rsidRPr="00B912F0">
              <w:rPr>
                <w:rFonts w:ascii="宋体" w:eastAsia="宋体" w:hAnsi="宋体" w:cs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</w:tc>
        <w:tc>
          <w:tcPr>
            <w:tcW w:w="1378" w:type="dxa"/>
            <w:vMerge/>
          </w:tcPr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b/>
                <w:szCs w:val="21"/>
              </w:rPr>
              <w:t>复试科目名称：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任选</w:t>
            </w:r>
            <w:r w:rsidRPr="00B912F0">
              <w:rPr>
                <w:rFonts w:eastAsia="宋体" w:hint="eastAsia"/>
                <w:szCs w:val="21"/>
              </w:rPr>
              <w:t>1</w:t>
            </w:r>
            <w:r w:rsidRPr="00B912F0">
              <w:rPr>
                <w:rFonts w:eastAsia="宋体" w:hint="eastAsia"/>
                <w:szCs w:val="21"/>
              </w:rPr>
              <w:t>门初试未选科目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b/>
                <w:szCs w:val="21"/>
              </w:rPr>
              <w:t>同等学力加试科目名称：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lastRenderedPageBreak/>
              <w:t>①</w:t>
            </w:r>
            <w:r>
              <w:rPr>
                <w:rFonts w:eastAsia="宋体" w:hint="eastAsia"/>
                <w:szCs w:val="21"/>
              </w:rPr>
              <w:t>分析</w:t>
            </w:r>
            <w:r w:rsidRPr="00B912F0">
              <w:rPr>
                <w:rFonts w:eastAsia="宋体" w:hint="eastAsia"/>
                <w:szCs w:val="21"/>
              </w:rPr>
              <w:t>分析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精化合成原理及工艺学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③无机化学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④</w:t>
            </w:r>
            <w:r>
              <w:rPr>
                <w:rFonts w:eastAsia="宋体" w:hint="eastAsia"/>
                <w:szCs w:val="21"/>
              </w:rPr>
              <w:t>871</w:t>
            </w:r>
            <w:r w:rsidRPr="00B912F0">
              <w:rPr>
                <w:rFonts w:eastAsia="宋体" w:hint="eastAsia"/>
                <w:szCs w:val="21"/>
              </w:rPr>
              <w:t>有机化学</w:t>
            </w:r>
          </w:p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>①</w:t>
            </w:r>
            <w:r w:rsidRPr="00B912F0">
              <w:rPr>
                <w:rFonts w:eastAsia="宋体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④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2</w:t>
            </w:r>
            <w:r w:rsidRPr="00B912F0">
              <w:rPr>
                <w:rFonts w:eastAsia="宋体"/>
                <w:szCs w:val="21"/>
              </w:rPr>
              <w:t>门</w:t>
            </w:r>
          </w:p>
        </w:tc>
      </w:tr>
      <w:tr w:rsidR="007A0DDB" w:rsidRPr="00B912F0" w:rsidTr="00463823">
        <w:trPr>
          <w:cantSplit/>
          <w:trHeight w:val="1514"/>
          <w:jc w:val="center"/>
        </w:trPr>
        <w:tc>
          <w:tcPr>
            <w:tcW w:w="1233" w:type="dxa"/>
            <w:vMerge/>
            <w:shd w:val="clear" w:color="auto" w:fill="auto"/>
          </w:tcPr>
          <w:p w:rsidR="007A0DDB" w:rsidRPr="00FE5E38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7A0DDB" w:rsidRPr="003078A9" w:rsidRDefault="007A0DDB" w:rsidP="00F21F45">
            <w:pPr>
              <w:widowControl/>
              <w:ind w:firstLineChars="18" w:firstLine="32"/>
              <w:rPr>
                <w:sz w:val="24"/>
              </w:rPr>
            </w:pPr>
            <w:r w:rsidRPr="00FE5E38">
              <w:rPr>
                <w:rFonts w:eastAsia="宋体"/>
                <w:szCs w:val="21"/>
              </w:rPr>
              <w:t>2.</w:t>
            </w:r>
            <w:r>
              <w:rPr>
                <w:rFonts w:eastAsia="宋体" w:hint="eastAsia"/>
                <w:szCs w:val="21"/>
              </w:rPr>
              <w:t>应用</w:t>
            </w:r>
            <w:r>
              <w:rPr>
                <w:rFonts w:eastAsia="宋体"/>
                <w:szCs w:val="21"/>
              </w:rPr>
              <w:t>化学</w:t>
            </w:r>
          </w:p>
        </w:tc>
        <w:tc>
          <w:tcPr>
            <w:tcW w:w="1417" w:type="dxa"/>
          </w:tcPr>
          <w:p w:rsidR="007A0DDB" w:rsidRPr="00F21F45" w:rsidRDefault="007A0DDB" w:rsidP="00F21F45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proofErr w:type="gramStart"/>
            <w:r w:rsidRPr="00F21F45">
              <w:rPr>
                <w:rStyle w:val="4Char"/>
                <w:b w:val="0"/>
                <w:color w:val="auto"/>
              </w:rPr>
              <w:t>许爱荣</w:t>
            </w:r>
            <w:proofErr w:type="gramEnd"/>
            <w:r w:rsidRPr="00F21F45">
              <w:rPr>
                <w:rStyle w:val="4Char"/>
                <w:b w:val="0"/>
                <w:color w:val="auto"/>
              </w:rPr>
              <w:t>，姚开胜，高嘉屿</w:t>
            </w:r>
            <w:r w:rsidRPr="00F21F45">
              <w:rPr>
                <w:rStyle w:val="4Char"/>
                <w:rFonts w:hint="eastAsia"/>
                <w:b w:val="0"/>
                <w:color w:val="auto"/>
              </w:rPr>
              <w:t>，</w:t>
            </w:r>
            <w:r w:rsidRPr="00F21F45">
              <w:rPr>
                <w:rStyle w:val="4Char"/>
                <w:b w:val="0"/>
                <w:color w:val="auto"/>
              </w:rPr>
              <w:t>熊健</w:t>
            </w:r>
          </w:p>
        </w:tc>
        <w:tc>
          <w:tcPr>
            <w:tcW w:w="542" w:type="dxa"/>
            <w:vMerge/>
          </w:tcPr>
          <w:p w:rsidR="007A0DDB" w:rsidRPr="00B4010E" w:rsidRDefault="007A0DDB" w:rsidP="00F21F45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A0DDB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A0DDB" w:rsidRPr="00B912F0" w:rsidRDefault="007A0DDB" w:rsidP="00F21F45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FE06C6" w:rsidRPr="00B912F0" w:rsidTr="00463823">
        <w:trPr>
          <w:cantSplit/>
          <w:trHeight w:val="1076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FE06C6" w:rsidRPr="00B912F0" w:rsidRDefault="00FE06C6" w:rsidP="009635E8">
            <w:pPr>
              <w:snapToGrid w:val="0"/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FE06C6" w:rsidRPr="00B912F0" w:rsidRDefault="00FE06C6" w:rsidP="009635E8">
            <w:pPr>
              <w:pStyle w:val="33"/>
              <w:spacing w:line="400" w:lineRule="exact"/>
              <w:rPr>
                <w:szCs w:val="21"/>
              </w:rPr>
            </w:pPr>
            <w:bookmarkStart w:id="40" w:name="_Toc494093081"/>
            <w:r w:rsidRPr="00B912F0">
              <w:rPr>
                <w:rFonts w:hint="eastAsia"/>
              </w:rPr>
              <w:t>007</w:t>
            </w:r>
            <w:r w:rsidRPr="00B912F0">
              <w:rPr>
                <w:rFonts w:hint="eastAsia"/>
              </w:rPr>
              <w:t>食品与生物工程学院</w:t>
            </w:r>
            <w:bookmarkEnd w:id="40"/>
          </w:p>
          <w:p w:rsidR="00FE06C6" w:rsidRPr="00B912F0" w:rsidRDefault="00FE06C6" w:rsidP="009635E8">
            <w:pPr>
              <w:snapToGrid w:val="0"/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FE06C6" w:rsidRPr="00E021D8" w:rsidRDefault="00FE06C6" w:rsidP="009635E8">
            <w:pPr>
              <w:spacing w:line="300" w:lineRule="exact"/>
              <w:jc w:val="left"/>
              <w:rPr>
                <w:rFonts w:hAnsi="宋体"/>
                <w:szCs w:val="21"/>
              </w:rPr>
            </w:pPr>
            <w:r w:rsidRPr="001728CC">
              <w:rPr>
                <w:rFonts w:eastAsia="宋体" w:hint="eastAsia"/>
                <w:szCs w:val="21"/>
              </w:rPr>
              <w:t>生物学（</w:t>
            </w:r>
            <w:r w:rsidRPr="001728CC">
              <w:rPr>
                <w:rFonts w:eastAsia="宋体" w:hint="eastAsia"/>
                <w:szCs w:val="21"/>
              </w:rPr>
              <w:t>071000</w:t>
            </w:r>
            <w:r w:rsidRPr="001728CC">
              <w:rPr>
                <w:rFonts w:eastAsia="宋体" w:hint="eastAsia"/>
                <w:szCs w:val="21"/>
              </w:rPr>
              <w:t>）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FE06C6" w:rsidRPr="00B912F0" w:rsidRDefault="00FE06C6" w:rsidP="009635E8">
            <w:pPr>
              <w:snapToGrid w:val="0"/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FE06C6" w:rsidRPr="00EA0711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EA0711">
              <w:rPr>
                <w:rFonts w:eastAsia="宋体"/>
                <w:szCs w:val="21"/>
              </w:rPr>
              <w:t xml:space="preserve">1. </w:t>
            </w:r>
            <w:r w:rsidRPr="00EA0711">
              <w:rPr>
                <w:rFonts w:eastAsia="宋体"/>
                <w:szCs w:val="21"/>
              </w:rPr>
              <w:t>微生物学</w:t>
            </w:r>
          </w:p>
          <w:p w:rsidR="00FE06C6" w:rsidRPr="00EA0711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EA0711">
              <w:rPr>
                <w:rFonts w:eastAsia="宋体"/>
                <w:szCs w:val="21"/>
              </w:rPr>
              <w:t>包括</w:t>
            </w:r>
            <w:r w:rsidRPr="00EA0711">
              <w:rPr>
                <w:rFonts w:eastAsia="宋体"/>
                <w:szCs w:val="21"/>
              </w:rPr>
              <w:t>3</w:t>
            </w:r>
            <w:r w:rsidRPr="00EA0711">
              <w:rPr>
                <w:rFonts w:eastAsia="宋体"/>
                <w:szCs w:val="21"/>
              </w:rPr>
              <w:t>个研究领域：</w:t>
            </w:r>
          </w:p>
          <w:p w:rsidR="00FE06C6" w:rsidRPr="00EA0711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EA0711">
              <w:rPr>
                <w:rFonts w:eastAsia="宋体"/>
                <w:szCs w:val="21"/>
              </w:rPr>
              <w:t>（</w:t>
            </w:r>
            <w:r w:rsidRPr="00EA0711">
              <w:rPr>
                <w:rFonts w:eastAsia="宋体"/>
                <w:szCs w:val="21"/>
              </w:rPr>
              <w:t>1</w:t>
            </w:r>
            <w:r w:rsidRPr="00EA0711">
              <w:rPr>
                <w:rFonts w:eastAsia="宋体"/>
                <w:szCs w:val="21"/>
              </w:rPr>
              <w:t>）资源微生物</w:t>
            </w:r>
          </w:p>
          <w:p w:rsidR="00FE06C6" w:rsidRPr="00EA0711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EA0711">
              <w:rPr>
                <w:rFonts w:eastAsia="宋体"/>
                <w:szCs w:val="21"/>
              </w:rPr>
              <w:t>（</w:t>
            </w:r>
            <w:r w:rsidRPr="00EA0711">
              <w:rPr>
                <w:rFonts w:eastAsia="宋体"/>
                <w:szCs w:val="21"/>
              </w:rPr>
              <w:t>2</w:t>
            </w:r>
            <w:r w:rsidRPr="00EA0711">
              <w:rPr>
                <w:rFonts w:eastAsia="宋体"/>
                <w:szCs w:val="21"/>
              </w:rPr>
              <w:t>）发酵技术</w:t>
            </w:r>
          </w:p>
          <w:p w:rsidR="00FE06C6" w:rsidRPr="00B912F0" w:rsidRDefault="00FE06C6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EA0711">
              <w:rPr>
                <w:rFonts w:eastAsia="宋体"/>
                <w:szCs w:val="21"/>
              </w:rPr>
              <w:t>（</w:t>
            </w:r>
            <w:r w:rsidRPr="00EA0711">
              <w:rPr>
                <w:rFonts w:eastAsia="宋体"/>
                <w:szCs w:val="21"/>
              </w:rPr>
              <w:t>3</w:t>
            </w:r>
            <w:r w:rsidRPr="00EA0711">
              <w:rPr>
                <w:rFonts w:eastAsia="宋体"/>
                <w:szCs w:val="21"/>
              </w:rPr>
              <w:t>）食品生物技术</w:t>
            </w:r>
          </w:p>
        </w:tc>
        <w:tc>
          <w:tcPr>
            <w:tcW w:w="1417" w:type="dxa"/>
          </w:tcPr>
          <w:p w:rsidR="00FE06C6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>
              <w:rPr>
                <w:rFonts w:eastAsia="宋体"/>
                <w:szCs w:val="21"/>
              </w:rPr>
              <w:t>牛明福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侯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>
              <w:rPr>
                <w:rFonts w:eastAsia="宋体"/>
                <w:szCs w:val="21"/>
              </w:rPr>
              <w:t>颖</w:t>
            </w:r>
            <w:proofErr w:type="gramEnd"/>
            <w:r>
              <w:rPr>
                <w:rFonts w:eastAsia="宋体" w:hint="eastAsia"/>
                <w:szCs w:val="21"/>
              </w:rPr>
              <w:t xml:space="preserve">  </w:t>
            </w:r>
            <w:r w:rsidRPr="00EA0711">
              <w:rPr>
                <w:rFonts w:eastAsia="宋体"/>
                <w:szCs w:val="21"/>
              </w:rPr>
              <w:t>汪</w:t>
            </w:r>
            <w:proofErr w:type="gramStart"/>
            <w:r w:rsidRPr="00EA0711">
              <w:rPr>
                <w:rFonts w:eastAsia="宋体"/>
                <w:szCs w:val="21"/>
              </w:rPr>
              <w:t>伦记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尤晓颜古绍彬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秦</w:t>
            </w:r>
            <w:proofErr w:type="gramStart"/>
            <w:r w:rsidRPr="00EA0711">
              <w:rPr>
                <w:rFonts w:eastAsia="宋体"/>
                <w:szCs w:val="21"/>
              </w:rPr>
              <w:t>翠丽李</w:t>
            </w:r>
            <w:proofErr w:type="gramEnd"/>
            <w:r>
              <w:rPr>
                <w:rFonts w:eastAsia="宋体" w:hint="eastAsia"/>
                <w:szCs w:val="21"/>
              </w:rPr>
              <w:t xml:space="preserve">  </w:t>
            </w:r>
            <w:r w:rsidRPr="00EA0711">
              <w:rPr>
                <w:rFonts w:eastAsia="宋体"/>
                <w:szCs w:val="21"/>
              </w:rPr>
              <w:t>欣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纠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EA0711">
              <w:rPr>
                <w:rFonts w:eastAsia="宋体"/>
                <w:szCs w:val="21"/>
              </w:rPr>
              <w:t>敏</w:t>
            </w:r>
          </w:p>
          <w:p w:rsidR="00FE06C6" w:rsidRPr="00EA0711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EA0711">
              <w:rPr>
                <w:rFonts w:eastAsia="宋体"/>
                <w:szCs w:val="21"/>
              </w:rPr>
              <w:t>王大红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EA0711">
              <w:rPr>
                <w:rFonts w:eastAsia="宋体"/>
                <w:szCs w:val="21"/>
              </w:rPr>
              <w:t>李市场牛明</w:t>
            </w:r>
            <w:proofErr w:type="gramEnd"/>
            <w:r w:rsidRPr="00EA0711">
              <w:rPr>
                <w:rFonts w:eastAsia="宋体"/>
                <w:szCs w:val="21"/>
              </w:rPr>
              <w:t>福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宫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EA0711">
              <w:rPr>
                <w:rFonts w:eastAsia="宋体"/>
                <w:szCs w:val="21"/>
              </w:rPr>
              <w:t>强邱智军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原江</w:t>
            </w:r>
            <w:proofErr w:type="gramStart"/>
            <w:r w:rsidRPr="00EA0711">
              <w:rPr>
                <w:rFonts w:eastAsia="宋体"/>
                <w:szCs w:val="21"/>
              </w:rPr>
              <w:t>锋秦翠丽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何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EA0711">
              <w:rPr>
                <w:rFonts w:eastAsia="宋体"/>
                <w:szCs w:val="21"/>
              </w:rPr>
              <w:t>佳</w:t>
            </w:r>
          </w:p>
        </w:tc>
        <w:tc>
          <w:tcPr>
            <w:tcW w:w="542" w:type="dxa"/>
            <w:vMerge w:val="restart"/>
          </w:tcPr>
          <w:p w:rsidR="00FE06C6" w:rsidRPr="00EA0711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b/>
                <w:sz w:val="24"/>
              </w:rPr>
              <w:t>23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FE06C6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647</w:t>
            </w:r>
            <w:r w:rsidRPr="00B912F0">
              <w:rPr>
                <w:rFonts w:eastAsia="宋体"/>
                <w:szCs w:val="21"/>
              </w:rPr>
              <w:t>生物化学</w:t>
            </w:r>
            <w:r>
              <w:rPr>
                <w:rFonts w:eastAsia="宋体" w:hint="eastAsia"/>
                <w:szCs w:val="21"/>
              </w:rPr>
              <w:t>（自命题）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</w:rPr>
              <w:t>847</w:t>
            </w:r>
            <w:r w:rsidRPr="00B912F0">
              <w:rPr>
                <w:rFonts w:eastAsia="宋体" w:hint="eastAsia"/>
              </w:rPr>
              <w:t>食品营养学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/>
                <w:szCs w:val="21"/>
              </w:rPr>
              <w:t>848</w:t>
            </w:r>
            <w:r w:rsidRPr="00B912F0">
              <w:rPr>
                <w:rFonts w:eastAsia="宋体"/>
                <w:szCs w:val="21"/>
              </w:rPr>
              <w:t>分子生物学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>927</w:t>
            </w:r>
            <w:r w:rsidRPr="00B912F0">
              <w:rPr>
                <w:rFonts w:eastAsia="宋体" w:hint="eastAsia"/>
                <w:szCs w:val="21"/>
              </w:rPr>
              <w:t>发酵工程学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③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</w:tc>
        <w:tc>
          <w:tcPr>
            <w:tcW w:w="1378" w:type="dxa"/>
            <w:vMerge w:val="restart"/>
          </w:tcPr>
          <w:p w:rsidR="00FE06C6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FE06C6" w:rsidRPr="00FE06C6" w:rsidRDefault="00FE06C6" w:rsidP="00FE06C6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FE06C6">
              <w:rPr>
                <w:rFonts w:eastAsia="宋体" w:hint="eastAsia"/>
                <w:b/>
                <w:szCs w:val="21"/>
              </w:rPr>
              <w:t>马</w:t>
            </w:r>
            <w:r w:rsidRPr="00FE06C6">
              <w:rPr>
                <w:rFonts w:eastAsia="宋体"/>
                <w:b/>
                <w:szCs w:val="21"/>
              </w:rPr>
              <w:t>老师</w:t>
            </w:r>
            <w:r w:rsidRPr="00FE06C6">
              <w:rPr>
                <w:rFonts w:eastAsia="宋体"/>
                <w:b/>
                <w:szCs w:val="21"/>
              </w:rPr>
              <w:t>0379-64282790</w:t>
            </w:r>
          </w:p>
          <w:p w:rsidR="00FE06C6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微生物学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①普通生物学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②遗传学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FE06C6" w:rsidRPr="00B912F0" w:rsidTr="00463823">
        <w:trPr>
          <w:cantSplit/>
          <w:trHeight w:val="895"/>
          <w:jc w:val="center"/>
        </w:trPr>
        <w:tc>
          <w:tcPr>
            <w:tcW w:w="1233" w:type="dxa"/>
            <w:vMerge/>
            <w:shd w:val="clear" w:color="auto" w:fill="auto"/>
          </w:tcPr>
          <w:p w:rsidR="00FE06C6" w:rsidRPr="00B912F0" w:rsidRDefault="00FE06C6" w:rsidP="009635E8">
            <w:pPr>
              <w:snapToGrid w:val="0"/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E06C6" w:rsidRPr="00EA0711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EA0711">
              <w:rPr>
                <w:rFonts w:eastAsia="宋体"/>
                <w:szCs w:val="21"/>
              </w:rPr>
              <w:t xml:space="preserve">2. </w:t>
            </w:r>
            <w:r w:rsidRPr="00EA0711">
              <w:rPr>
                <w:rFonts w:eastAsia="宋体"/>
                <w:szCs w:val="21"/>
              </w:rPr>
              <w:t>生物化学与分子生物学</w:t>
            </w:r>
          </w:p>
          <w:p w:rsidR="00FE06C6" w:rsidRPr="00EA0711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EA0711">
              <w:rPr>
                <w:rFonts w:eastAsia="宋体"/>
                <w:szCs w:val="21"/>
              </w:rPr>
              <w:t>包括</w:t>
            </w:r>
            <w:r w:rsidRPr="00EA0711">
              <w:rPr>
                <w:rFonts w:eastAsia="宋体"/>
                <w:szCs w:val="21"/>
              </w:rPr>
              <w:t>2</w:t>
            </w:r>
            <w:r w:rsidRPr="00EA0711">
              <w:rPr>
                <w:rFonts w:eastAsia="宋体"/>
                <w:szCs w:val="21"/>
              </w:rPr>
              <w:t>个研究领域：</w:t>
            </w:r>
          </w:p>
          <w:p w:rsidR="00FE06C6" w:rsidRPr="00EA0711" w:rsidRDefault="00FE06C6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EA0711">
              <w:rPr>
                <w:rFonts w:eastAsia="宋体"/>
                <w:szCs w:val="21"/>
              </w:rPr>
              <w:t>（</w:t>
            </w:r>
            <w:r w:rsidRPr="00EA0711">
              <w:rPr>
                <w:rFonts w:eastAsia="宋体"/>
                <w:szCs w:val="21"/>
              </w:rPr>
              <w:t>1</w:t>
            </w:r>
            <w:r w:rsidRPr="00EA0711">
              <w:rPr>
                <w:rFonts w:eastAsia="宋体"/>
                <w:szCs w:val="21"/>
              </w:rPr>
              <w:t>）基因工程与代谢调控</w:t>
            </w:r>
          </w:p>
          <w:p w:rsidR="00FE06C6" w:rsidRPr="00B912F0" w:rsidRDefault="00FE06C6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EA0711">
              <w:rPr>
                <w:rFonts w:eastAsia="宋体"/>
                <w:szCs w:val="21"/>
              </w:rPr>
              <w:t>（</w:t>
            </w:r>
            <w:r w:rsidRPr="00EA0711">
              <w:rPr>
                <w:rFonts w:eastAsia="宋体"/>
                <w:szCs w:val="21"/>
              </w:rPr>
              <w:t>2</w:t>
            </w:r>
            <w:r w:rsidRPr="00EA0711">
              <w:rPr>
                <w:rFonts w:eastAsia="宋体"/>
                <w:szCs w:val="21"/>
              </w:rPr>
              <w:t>）分子免疫技术</w:t>
            </w:r>
          </w:p>
        </w:tc>
        <w:tc>
          <w:tcPr>
            <w:tcW w:w="1417" w:type="dxa"/>
          </w:tcPr>
          <w:p w:rsidR="00FE06C6" w:rsidRPr="008B1351" w:rsidRDefault="00FE06C6" w:rsidP="009635E8">
            <w:pPr>
              <w:spacing w:line="300" w:lineRule="exact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eastAsia="宋体"/>
                <w:szCs w:val="21"/>
              </w:rPr>
              <w:t>牛明福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侯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>
              <w:rPr>
                <w:rFonts w:eastAsia="宋体"/>
                <w:szCs w:val="21"/>
              </w:rPr>
              <w:t>颖汪伦记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>尤晓颜古绍彬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>秦</w:t>
            </w:r>
            <w:proofErr w:type="gramStart"/>
            <w:r>
              <w:rPr>
                <w:rFonts w:eastAsia="宋体"/>
                <w:szCs w:val="21"/>
              </w:rPr>
              <w:t>翠丽</w:t>
            </w:r>
            <w:r w:rsidRPr="00EA0711">
              <w:rPr>
                <w:rFonts w:eastAsia="宋体"/>
                <w:szCs w:val="21"/>
              </w:rPr>
              <w:t>李</w:t>
            </w:r>
            <w:proofErr w:type="gramEnd"/>
            <w:r>
              <w:rPr>
                <w:rFonts w:eastAsia="宋体" w:hint="eastAsia"/>
                <w:szCs w:val="21"/>
              </w:rPr>
              <w:t xml:space="preserve">  </w:t>
            </w:r>
            <w:r>
              <w:rPr>
                <w:rFonts w:eastAsia="宋体"/>
                <w:szCs w:val="21"/>
              </w:rPr>
              <w:t>欣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纠</w:t>
            </w:r>
            <w:r>
              <w:rPr>
                <w:rFonts w:eastAsia="宋体" w:hint="eastAsia"/>
                <w:szCs w:val="21"/>
              </w:rPr>
              <w:t xml:space="preserve">  </w:t>
            </w:r>
            <w:r>
              <w:rPr>
                <w:rFonts w:eastAsia="宋体"/>
                <w:szCs w:val="21"/>
              </w:rPr>
              <w:t>敏王大红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>
              <w:rPr>
                <w:rFonts w:eastAsia="宋体"/>
                <w:szCs w:val="21"/>
              </w:rPr>
              <w:t>李市场牛明</w:t>
            </w:r>
            <w:proofErr w:type="gramEnd"/>
            <w:r>
              <w:rPr>
                <w:rFonts w:eastAsia="宋体"/>
                <w:szCs w:val="21"/>
              </w:rPr>
              <w:t>福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宫</w:t>
            </w:r>
            <w:r>
              <w:rPr>
                <w:rFonts w:eastAsia="宋体" w:hint="eastAsia"/>
                <w:szCs w:val="21"/>
              </w:rPr>
              <w:t xml:space="preserve">  </w:t>
            </w:r>
            <w:r>
              <w:rPr>
                <w:rFonts w:eastAsia="宋体"/>
                <w:szCs w:val="21"/>
              </w:rPr>
              <w:t>强邱智军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>原江</w:t>
            </w:r>
            <w:proofErr w:type="gramStart"/>
            <w:r>
              <w:rPr>
                <w:rFonts w:eastAsia="宋体"/>
                <w:szCs w:val="21"/>
              </w:rPr>
              <w:t>锋秦翠丽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EA0711">
              <w:rPr>
                <w:rFonts w:eastAsia="宋体"/>
                <w:szCs w:val="21"/>
              </w:rPr>
              <w:t>何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EA0711">
              <w:rPr>
                <w:rFonts w:eastAsia="宋体"/>
                <w:szCs w:val="21"/>
              </w:rPr>
              <w:t>佳</w:t>
            </w:r>
          </w:p>
        </w:tc>
        <w:tc>
          <w:tcPr>
            <w:tcW w:w="542" w:type="dxa"/>
            <w:vMerge/>
          </w:tcPr>
          <w:p w:rsidR="00FE06C6" w:rsidRPr="001A6C2A" w:rsidRDefault="00FE06C6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E06C6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FE06C6" w:rsidRPr="00B912F0" w:rsidTr="00463823">
        <w:trPr>
          <w:cantSplit/>
          <w:trHeight w:val="1200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FE06C6" w:rsidRPr="00E021D8" w:rsidRDefault="00FE06C6" w:rsidP="009635E8">
            <w:pPr>
              <w:spacing w:line="400" w:lineRule="exact"/>
              <w:jc w:val="left"/>
              <w:rPr>
                <w:szCs w:val="21"/>
              </w:rPr>
            </w:pPr>
            <w:r w:rsidRPr="00E021D8">
              <w:rPr>
                <w:rFonts w:hint="eastAsia"/>
                <w:b/>
                <w:szCs w:val="21"/>
              </w:rPr>
              <w:t>学科专业名称及代码：</w:t>
            </w:r>
          </w:p>
          <w:p w:rsidR="00FE06C6" w:rsidRPr="006B00F2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6B00F2">
              <w:rPr>
                <w:rFonts w:eastAsia="宋体" w:hint="eastAsia"/>
              </w:rPr>
              <w:t>食品科学与工程（</w:t>
            </w:r>
            <w:r w:rsidRPr="006B00F2">
              <w:rPr>
                <w:rFonts w:eastAsia="宋体" w:hint="eastAsia"/>
              </w:rPr>
              <w:t>083200</w:t>
            </w:r>
            <w:r w:rsidRPr="006B00F2">
              <w:rPr>
                <w:rFonts w:eastAsia="宋体" w:hint="eastAsia"/>
              </w:rPr>
              <w:t>）</w:t>
            </w:r>
          </w:p>
          <w:p w:rsidR="00FE06C6" w:rsidRPr="00B912F0" w:rsidRDefault="00FE06C6" w:rsidP="009635E8">
            <w:pPr>
              <w:spacing w:line="400" w:lineRule="exact"/>
              <w:rPr>
                <w:rFonts w:eastAsia="宋体"/>
              </w:rPr>
            </w:pPr>
          </w:p>
        </w:tc>
        <w:tc>
          <w:tcPr>
            <w:tcW w:w="1023" w:type="dxa"/>
          </w:tcPr>
          <w:p w:rsidR="00FE06C6" w:rsidRPr="00BD1384" w:rsidRDefault="00FE06C6" w:rsidP="009635E8">
            <w:pPr>
              <w:spacing w:line="300" w:lineRule="exact"/>
              <w:rPr>
                <w:rFonts w:eastAsia="宋体"/>
              </w:rPr>
            </w:pPr>
            <w:r w:rsidRPr="006B00F2">
              <w:rPr>
                <w:rFonts w:eastAsia="宋体"/>
              </w:rPr>
              <w:t>1.</w:t>
            </w:r>
            <w:r w:rsidRPr="006B00F2">
              <w:rPr>
                <w:rFonts w:eastAsia="宋体" w:hint="eastAsia"/>
              </w:rPr>
              <w:t>农产品及特色资源干燥理论与技术</w:t>
            </w:r>
          </w:p>
        </w:tc>
        <w:tc>
          <w:tcPr>
            <w:tcW w:w="1417" w:type="dxa"/>
          </w:tcPr>
          <w:p w:rsidR="00FE06C6" w:rsidRPr="008B1351" w:rsidRDefault="00FE06C6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刘云宏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朱文学易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军鹏 任广跃段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 续 </w:t>
            </w:r>
            <w:r w:rsidRPr="001878AB">
              <w:rPr>
                <w:rFonts w:ascii="宋体" w:eastAsia="宋体" w:hAnsi="宋体" w:hint="eastAsia"/>
                <w:szCs w:val="21"/>
              </w:rPr>
              <w:t>张忠杰</w:t>
            </w:r>
          </w:p>
        </w:tc>
        <w:tc>
          <w:tcPr>
            <w:tcW w:w="542" w:type="dxa"/>
            <w:vMerge w:val="restart"/>
          </w:tcPr>
          <w:p w:rsidR="00FE06C6" w:rsidRPr="001A6C2A" w:rsidRDefault="00FE06C6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  <w:r>
              <w:rPr>
                <w:rFonts w:eastAsia="宋体"/>
                <w:b/>
                <w:sz w:val="24"/>
              </w:rPr>
              <w:t>20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第一单元：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101</w:t>
            </w:r>
            <w:r w:rsidRPr="00B912F0">
              <w:rPr>
                <w:rFonts w:eastAsia="宋体" w:hint="eastAsia"/>
              </w:rPr>
              <w:t>思想政治理论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第二单元：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201</w:t>
            </w:r>
            <w:r w:rsidRPr="00B912F0">
              <w:rPr>
                <w:rFonts w:eastAsia="宋体" w:hint="eastAsia"/>
              </w:rPr>
              <w:t>英语一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第三单元：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302</w:t>
            </w:r>
            <w:r w:rsidRPr="00B912F0">
              <w:rPr>
                <w:rFonts w:eastAsia="宋体" w:hint="eastAsia"/>
              </w:rPr>
              <w:t>数学二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第四单元：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845</w:t>
            </w:r>
            <w:r w:rsidRPr="00B912F0">
              <w:rPr>
                <w:rFonts w:eastAsia="宋体" w:hint="eastAsia"/>
              </w:rPr>
              <w:t>食品工</w:t>
            </w:r>
            <w:r w:rsidRPr="00B912F0">
              <w:rPr>
                <w:rFonts w:eastAsia="宋体" w:hint="eastAsia"/>
              </w:rPr>
              <w:lastRenderedPageBreak/>
              <w:t>程原理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 w:hint="eastAsia"/>
              </w:rPr>
              <w:t>846</w:t>
            </w:r>
            <w:r w:rsidRPr="00B912F0">
              <w:rPr>
                <w:rFonts w:eastAsia="宋体" w:hint="eastAsia"/>
              </w:rPr>
              <w:t>食品化学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③</w:t>
            </w:r>
            <w:r w:rsidRPr="00B912F0">
              <w:rPr>
                <w:rFonts w:eastAsia="宋体" w:hint="eastAsia"/>
              </w:rPr>
              <w:t>847</w:t>
            </w:r>
            <w:r w:rsidRPr="00B912F0">
              <w:rPr>
                <w:rFonts w:eastAsia="宋体" w:hint="eastAsia"/>
              </w:rPr>
              <w:t>食品营养学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③</w:t>
            </w:r>
            <w:r w:rsidRPr="00B912F0">
              <w:rPr>
                <w:rFonts w:eastAsia="宋体"/>
              </w:rPr>
              <w:t>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/>
              </w:rPr>
              <w:t>门</w:t>
            </w:r>
          </w:p>
        </w:tc>
        <w:tc>
          <w:tcPr>
            <w:tcW w:w="1378" w:type="dxa"/>
            <w:vMerge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复试科目名称：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食品工艺学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同等学力加试科目名称：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①食品保藏原理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②食品机械学</w:t>
            </w:r>
          </w:p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</w:rPr>
            </w:pPr>
          </w:p>
        </w:tc>
      </w:tr>
      <w:tr w:rsidR="00FE06C6" w:rsidRPr="00B912F0" w:rsidTr="00463823">
        <w:trPr>
          <w:cantSplit/>
          <w:trHeight w:val="1550"/>
          <w:jc w:val="center"/>
        </w:trPr>
        <w:tc>
          <w:tcPr>
            <w:tcW w:w="1233" w:type="dxa"/>
            <w:vMerge/>
            <w:shd w:val="clear" w:color="auto" w:fill="auto"/>
          </w:tcPr>
          <w:p w:rsidR="00FE06C6" w:rsidRPr="00E021D8" w:rsidRDefault="00FE06C6" w:rsidP="009635E8">
            <w:pPr>
              <w:spacing w:line="400" w:lineRule="exact"/>
              <w:jc w:val="left"/>
              <w:rPr>
                <w:b/>
                <w:szCs w:val="21"/>
              </w:rPr>
            </w:pPr>
          </w:p>
        </w:tc>
        <w:tc>
          <w:tcPr>
            <w:tcW w:w="1023" w:type="dxa"/>
          </w:tcPr>
          <w:p w:rsidR="00FE06C6" w:rsidRPr="00BD1384" w:rsidRDefault="00FE06C6" w:rsidP="009635E8">
            <w:pPr>
              <w:spacing w:line="300" w:lineRule="exact"/>
              <w:rPr>
                <w:rFonts w:eastAsia="宋体"/>
              </w:rPr>
            </w:pPr>
            <w:r w:rsidRPr="006B00F2">
              <w:rPr>
                <w:rFonts w:eastAsia="宋体"/>
              </w:rPr>
              <w:t>2.</w:t>
            </w:r>
            <w:r w:rsidRPr="006B00F2">
              <w:rPr>
                <w:rFonts w:eastAsia="宋体" w:hint="eastAsia"/>
              </w:rPr>
              <w:t>食品检测与智能分析</w:t>
            </w:r>
          </w:p>
        </w:tc>
        <w:tc>
          <w:tcPr>
            <w:tcW w:w="1417" w:type="dxa"/>
          </w:tcPr>
          <w:p w:rsidR="00FE06C6" w:rsidRPr="008B1351" w:rsidRDefault="00FE06C6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张晓宇 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张改平胡骁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飞 徐宝成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陈秀金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BD1384">
              <w:rPr>
                <w:rFonts w:ascii="宋体" w:eastAsia="宋体" w:hAnsi="宋体" w:hint="eastAsia"/>
                <w:szCs w:val="21"/>
              </w:rPr>
              <w:t>李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兆周刘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建学 于慧春</w:t>
            </w:r>
            <w:r w:rsidRPr="00BD1384">
              <w:rPr>
                <w:rFonts w:ascii="宋体" w:eastAsia="宋体" w:hAnsi="宋体" w:hint="eastAsia"/>
                <w:szCs w:val="21"/>
              </w:rPr>
              <w:t>殷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BD1384">
              <w:rPr>
                <w:rFonts w:ascii="宋体" w:eastAsia="宋体" w:hAnsi="宋体" w:hint="eastAsia"/>
                <w:szCs w:val="21"/>
              </w:rPr>
              <w:t>勇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BD1384">
              <w:rPr>
                <w:rFonts w:ascii="宋体" w:eastAsia="宋体" w:hAnsi="宋体" w:hint="eastAsia"/>
                <w:szCs w:val="21"/>
              </w:rPr>
              <w:t>王德国</w:t>
            </w:r>
          </w:p>
        </w:tc>
        <w:tc>
          <w:tcPr>
            <w:tcW w:w="542" w:type="dxa"/>
            <w:vMerge/>
          </w:tcPr>
          <w:p w:rsidR="00FE06C6" w:rsidRPr="001A6C2A" w:rsidRDefault="00FE06C6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FE06C6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FE06C6" w:rsidRPr="00B912F0" w:rsidTr="00463823">
        <w:trPr>
          <w:cantSplit/>
          <w:trHeight w:val="1200"/>
          <w:jc w:val="center"/>
        </w:trPr>
        <w:tc>
          <w:tcPr>
            <w:tcW w:w="1233" w:type="dxa"/>
            <w:vMerge/>
            <w:shd w:val="clear" w:color="auto" w:fill="auto"/>
          </w:tcPr>
          <w:p w:rsidR="00FE06C6" w:rsidRPr="00E021D8" w:rsidRDefault="00FE06C6" w:rsidP="009635E8">
            <w:pPr>
              <w:spacing w:line="400" w:lineRule="exact"/>
              <w:jc w:val="left"/>
              <w:rPr>
                <w:b/>
                <w:szCs w:val="21"/>
              </w:rPr>
            </w:pPr>
          </w:p>
        </w:tc>
        <w:tc>
          <w:tcPr>
            <w:tcW w:w="1023" w:type="dxa"/>
          </w:tcPr>
          <w:p w:rsidR="00FE06C6" w:rsidRPr="006B00F2" w:rsidRDefault="00FE06C6" w:rsidP="009635E8">
            <w:pPr>
              <w:spacing w:line="300" w:lineRule="exact"/>
              <w:rPr>
                <w:rFonts w:eastAsia="宋体"/>
              </w:rPr>
            </w:pPr>
            <w:r w:rsidRPr="006B00F2">
              <w:rPr>
                <w:rFonts w:eastAsia="宋体"/>
              </w:rPr>
              <w:t xml:space="preserve">3. </w:t>
            </w:r>
            <w:r w:rsidRPr="006B00F2">
              <w:rPr>
                <w:rFonts w:eastAsia="宋体" w:hint="eastAsia"/>
              </w:rPr>
              <w:t>天然产物组分与功能食品</w:t>
            </w:r>
          </w:p>
          <w:p w:rsidR="00FE06C6" w:rsidRPr="00B912F0" w:rsidRDefault="00FE06C6" w:rsidP="009635E8">
            <w:pPr>
              <w:spacing w:line="300" w:lineRule="exact"/>
              <w:rPr>
                <w:rFonts w:eastAsia="宋体"/>
                <w:b/>
              </w:rPr>
            </w:pPr>
          </w:p>
        </w:tc>
        <w:tc>
          <w:tcPr>
            <w:tcW w:w="1417" w:type="dxa"/>
          </w:tcPr>
          <w:p w:rsidR="00FE06C6" w:rsidRPr="008B1351" w:rsidRDefault="00FE06C6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向进乐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张慧芸徐宝成 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李佩艳李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兆周 郭金英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罗登林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E92AE2">
              <w:rPr>
                <w:rFonts w:ascii="宋体" w:eastAsia="宋体" w:hAnsi="宋体" w:hint="eastAsia"/>
                <w:szCs w:val="21"/>
              </w:rPr>
              <w:t>樊</w:t>
            </w:r>
            <w:r w:rsidRPr="00E92AE2">
              <w:rPr>
                <w:rFonts w:ascii="宋体" w:eastAsia="宋体" w:hAnsi="宋体"/>
                <w:szCs w:val="21"/>
              </w:rPr>
              <w:t>金玲</w:t>
            </w:r>
            <w:r>
              <w:rPr>
                <w:rFonts w:ascii="宋体" w:eastAsia="宋体" w:hAnsi="宋体" w:hint="eastAsia"/>
                <w:szCs w:val="21"/>
              </w:rPr>
              <w:t xml:space="preserve">马丽苹 </w:t>
            </w:r>
            <w:r w:rsidRPr="00E92AE2">
              <w:rPr>
                <w:rFonts w:ascii="宋体" w:eastAsia="宋体" w:hAnsi="宋体" w:hint="eastAsia"/>
                <w:szCs w:val="21"/>
              </w:rPr>
              <w:t>罗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磊易军鹏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E92AE2">
              <w:rPr>
                <w:rFonts w:ascii="宋体" w:eastAsia="宋体" w:hAnsi="宋体" w:hint="eastAsia"/>
                <w:szCs w:val="21"/>
              </w:rPr>
              <w:t>唐</w:t>
            </w:r>
            <w:proofErr w:type="gramStart"/>
            <w:r w:rsidRPr="00E92AE2">
              <w:rPr>
                <w:rFonts w:ascii="宋体" w:eastAsia="宋体" w:hAnsi="宋体" w:hint="eastAsia"/>
                <w:szCs w:val="21"/>
              </w:rPr>
              <w:t>浩</w:t>
            </w:r>
            <w:proofErr w:type="gramEnd"/>
            <w:r w:rsidRPr="00E92AE2">
              <w:rPr>
                <w:rFonts w:ascii="宋体" w:eastAsia="宋体" w:hAnsi="宋体" w:hint="eastAsia"/>
                <w:szCs w:val="21"/>
              </w:rPr>
              <w:t>国</w:t>
            </w:r>
          </w:p>
        </w:tc>
        <w:tc>
          <w:tcPr>
            <w:tcW w:w="542" w:type="dxa"/>
            <w:vMerge/>
          </w:tcPr>
          <w:p w:rsidR="00FE06C6" w:rsidRPr="001A6C2A" w:rsidRDefault="00FE06C6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FE06C6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FE06C6" w:rsidRPr="00B912F0" w:rsidTr="00463823">
        <w:trPr>
          <w:cantSplit/>
          <w:trHeight w:val="944"/>
          <w:jc w:val="center"/>
        </w:trPr>
        <w:tc>
          <w:tcPr>
            <w:tcW w:w="1233" w:type="dxa"/>
            <w:vMerge/>
            <w:shd w:val="clear" w:color="auto" w:fill="auto"/>
          </w:tcPr>
          <w:p w:rsidR="00FE06C6" w:rsidRPr="00E021D8" w:rsidRDefault="00FE06C6" w:rsidP="009635E8">
            <w:pPr>
              <w:spacing w:line="400" w:lineRule="exact"/>
              <w:jc w:val="left"/>
              <w:rPr>
                <w:b/>
                <w:szCs w:val="21"/>
              </w:rPr>
            </w:pPr>
          </w:p>
        </w:tc>
        <w:tc>
          <w:tcPr>
            <w:tcW w:w="1023" w:type="dxa"/>
          </w:tcPr>
          <w:p w:rsidR="00FE06C6" w:rsidRPr="00E92AE2" w:rsidRDefault="00FE06C6" w:rsidP="009635E8">
            <w:pPr>
              <w:spacing w:line="300" w:lineRule="exact"/>
              <w:rPr>
                <w:rFonts w:eastAsia="宋体"/>
              </w:rPr>
            </w:pPr>
            <w:r w:rsidRPr="006B00F2">
              <w:rPr>
                <w:rFonts w:eastAsia="宋体"/>
              </w:rPr>
              <w:t>4.</w:t>
            </w:r>
            <w:r w:rsidRPr="006B00F2">
              <w:rPr>
                <w:rFonts w:eastAsia="宋体" w:hint="eastAsia"/>
              </w:rPr>
              <w:t>食品微生物资源的挖掘与利用</w:t>
            </w:r>
          </w:p>
        </w:tc>
        <w:tc>
          <w:tcPr>
            <w:tcW w:w="1417" w:type="dxa"/>
          </w:tcPr>
          <w:p w:rsidR="00FE06C6" w:rsidRPr="008B1351" w:rsidRDefault="00FE06C6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proofErr w:type="gramStart"/>
            <w:r w:rsidRPr="00E92AE2">
              <w:rPr>
                <w:rFonts w:ascii="宋体" w:eastAsia="宋体" w:hAnsi="宋体" w:hint="eastAsia"/>
                <w:szCs w:val="21"/>
              </w:rPr>
              <w:t>陈秀金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proofErr w:type="gramStart"/>
            <w:r w:rsidRPr="00E92AE2">
              <w:rPr>
                <w:rFonts w:ascii="宋体" w:eastAsia="宋体" w:hAnsi="宋体" w:hint="eastAsia"/>
                <w:szCs w:val="21"/>
              </w:rPr>
              <w:t>陈树兴</w:t>
            </w:r>
            <w:proofErr w:type="gramEnd"/>
          </w:p>
        </w:tc>
        <w:tc>
          <w:tcPr>
            <w:tcW w:w="542" w:type="dxa"/>
            <w:vMerge/>
          </w:tcPr>
          <w:p w:rsidR="00FE06C6" w:rsidRPr="001A6C2A" w:rsidRDefault="00FE06C6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FE06C6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FE06C6" w:rsidRPr="00B912F0" w:rsidTr="00463823">
        <w:trPr>
          <w:cantSplit/>
          <w:trHeight w:val="1200"/>
          <w:jc w:val="center"/>
        </w:trPr>
        <w:tc>
          <w:tcPr>
            <w:tcW w:w="1233" w:type="dxa"/>
            <w:vMerge/>
            <w:shd w:val="clear" w:color="auto" w:fill="auto"/>
          </w:tcPr>
          <w:p w:rsidR="00FE06C6" w:rsidRPr="00E021D8" w:rsidRDefault="00FE06C6" w:rsidP="009635E8">
            <w:pPr>
              <w:spacing w:line="400" w:lineRule="exact"/>
              <w:jc w:val="left"/>
              <w:rPr>
                <w:b/>
                <w:szCs w:val="21"/>
              </w:rPr>
            </w:pPr>
          </w:p>
        </w:tc>
        <w:tc>
          <w:tcPr>
            <w:tcW w:w="1023" w:type="dxa"/>
          </w:tcPr>
          <w:p w:rsidR="00FE06C6" w:rsidRPr="006B00F2" w:rsidRDefault="00FE06C6" w:rsidP="009635E8">
            <w:pPr>
              <w:spacing w:line="300" w:lineRule="exact"/>
              <w:rPr>
                <w:rFonts w:eastAsia="宋体"/>
              </w:rPr>
            </w:pPr>
            <w:r w:rsidRPr="006B00F2">
              <w:rPr>
                <w:rFonts w:eastAsia="宋体"/>
              </w:rPr>
              <w:t>5.</w:t>
            </w:r>
            <w:r w:rsidRPr="006B00F2">
              <w:rPr>
                <w:rFonts w:eastAsia="宋体" w:hint="eastAsia"/>
              </w:rPr>
              <w:t>农产品精深加工理论与技术</w:t>
            </w:r>
          </w:p>
          <w:p w:rsidR="00FE06C6" w:rsidRPr="00B912F0" w:rsidRDefault="00FE06C6" w:rsidP="009635E8">
            <w:pPr>
              <w:spacing w:line="300" w:lineRule="exact"/>
              <w:rPr>
                <w:rFonts w:eastAsia="宋体"/>
                <w:b/>
              </w:rPr>
            </w:pPr>
          </w:p>
        </w:tc>
        <w:tc>
          <w:tcPr>
            <w:tcW w:w="1417" w:type="dxa"/>
          </w:tcPr>
          <w:p w:rsidR="00FE06C6" w:rsidRDefault="00FE06C6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康怀彬 张晓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宇刘云宏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李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佩艳任国艳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郭金英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罗登林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E92AE2">
              <w:rPr>
                <w:rFonts w:ascii="宋体" w:eastAsia="宋体" w:hAnsi="宋体" w:hint="eastAsia"/>
                <w:szCs w:val="21"/>
              </w:rPr>
              <w:t>樊</w:t>
            </w:r>
            <w:r w:rsidRPr="00E92AE2">
              <w:rPr>
                <w:rFonts w:ascii="宋体" w:eastAsia="宋体" w:hAnsi="宋体"/>
                <w:szCs w:val="21"/>
              </w:rPr>
              <w:t>金玲</w:t>
            </w:r>
            <w:r>
              <w:rPr>
                <w:rFonts w:ascii="宋体" w:eastAsia="宋体" w:hAnsi="宋体" w:hint="eastAsia"/>
                <w:szCs w:val="21"/>
              </w:rPr>
              <w:t xml:space="preserve">马丽苹 刘建学朱文学 </w:t>
            </w:r>
            <w:r w:rsidRPr="00E92AE2">
              <w:rPr>
                <w:rFonts w:ascii="宋体" w:eastAsia="宋体" w:hAnsi="宋体" w:hint="eastAsia"/>
                <w:szCs w:val="21"/>
              </w:rPr>
              <w:t>罗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磊</w:t>
            </w:r>
            <w:proofErr w:type="gramEnd"/>
          </w:p>
          <w:p w:rsidR="00FE06C6" w:rsidRPr="008B1351" w:rsidRDefault="00FE06C6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陈树兴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刘丽莉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任广跃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E92AE2">
              <w:rPr>
                <w:rFonts w:ascii="宋体" w:eastAsia="宋体" w:hAnsi="宋体" w:hint="eastAsia"/>
                <w:szCs w:val="21"/>
              </w:rPr>
              <w:t>段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续</w:t>
            </w:r>
            <w:r w:rsidRPr="00E92AE2">
              <w:rPr>
                <w:rFonts w:ascii="宋体" w:eastAsia="宋体" w:hAnsi="宋体" w:hint="eastAsia"/>
                <w:szCs w:val="21"/>
              </w:rPr>
              <w:t>张忠</w:t>
            </w:r>
            <w:proofErr w:type="gramEnd"/>
            <w:r w:rsidRPr="00E92AE2">
              <w:rPr>
                <w:rFonts w:ascii="宋体" w:eastAsia="宋体" w:hAnsi="宋体" w:hint="eastAsia"/>
                <w:szCs w:val="21"/>
              </w:rPr>
              <w:t>杰</w:t>
            </w:r>
          </w:p>
        </w:tc>
        <w:tc>
          <w:tcPr>
            <w:tcW w:w="542" w:type="dxa"/>
            <w:vMerge/>
          </w:tcPr>
          <w:p w:rsidR="00FE06C6" w:rsidRPr="001A6C2A" w:rsidRDefault="00FE06C6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FE06C6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FE06C6" w:rsidRPr="00B912F0" w:rsidTr="00463823">
        <w:trPr>
          <w:cantSplit/>
          <w:trHeight w:val="820"/>
          <w:jc w:val="center"/>
        </w:trPr>
        <w:tc>
          <w:tcPr>
            <w:tcW w:w="1233" w:type="dxa"/>
            <w:vMerge/>
            <w:shd w:val="clear" w:color="auto" w:fill="auto"/>
          </w:tcPr>
          <w:p w:rsidR="00FE06C6" w:rsidRPr="00E021D8" w:rsidRDefault="00FE06C6" w:rsidP="009635E8">
            <w:pPr>
              <w:spacing w:line="400" w:lineRule="exact"/>
              <w:jc w:val="left"/>
              <w:rPr>
                <w:b/>
                <w:szCs w:val="21"/>
              </w:rPr>
            </w:pPr>
          </w:p>
        </w:tc>
        <w:tc>
          <w:tcPr>
            <w:tcW w:w="1023" w:type="dxa"/>
          </w:tcPr>
          <w:p w:rsidR="00FE06C6" w:rsidRPr="00B912F0" w:rsidRDefault="00FE06C6" w:rsidP="009635E8">
            <w:pPr>
              <w:spacing w:line="300" w:lineRule="exact"/>
              <w:rPr>
                <w:rFonts w:eastAsia="宋体"/>
                <w:b/>
              </w:rPr>
            </w:pPr>
            <w:r w:rsidRPr="006B00F2">
              <w:rPr>
                <w:rFonts w:eastAsia="宋体"/>
              </w:rPr>
              <w:t>6.</w:t>
            </w:r>
            <w:r w:rsidRPr="006B00F2">
              <w:rPr>
                <w:rFonts w:eastAsia="宋体" w:hint="eastAsia"/>
              </w:rPr>
              <w:t>食品加工原理与设备</w:t>
            </w:r>
          </w:p>
        </w:tc>
        <w:tc>
          <w:tcPr>
            <w:tcW w:w="1417" w:type="dxa"/>
          </w:tcPr>
          <w:p w:rsidR="00FE06C6" w:rsidRPr="008B1351" w:rsidRDefault="00FE06C6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r w:rsidRPr="00E92AE2">
              <w:rPr>
                <w:rFonts w:ascii="宋体" w:eastAsia="宋体" w:hAnsi="宋体" w:hint="eastAsia"/>
                <w:szCs w:val="21"/>
              </w:rPr>
              <w:t>唐</w:t>
            </w:r>
            <w:proofErr w:type="gramStart"/>
            <w:r w:rsidRPr="00E92AE2">
              <w:rPr>
                <w:rFonts w:ascii="宋体" w:eastAsia="宋体" w:hAnsi="宋体" w:hint="eastAsia"/>
                <w:szCs w:val="21"/>
              </w:rPr>
              <w:t>浩</w:t>
            </w:r>
            <w:proofErr w:type="gramEnd"/>
            <w:r w:rsidRPr="00E92AE2">
              <w:rPr>
                <w:rFonts w:ascii="宋体" w:eastAsia="宋体" w:hAnsi="宋体" w:hint="eastAsia"/>
                <w:szCs w:val="21"/>
              </w:rPr>
              <w:t>国</w:t>
            </w:r>
          </w:p>
        </w:tc>
        <w:tc>
          <w:tcPr>
            <w:tcW w:w="542" w:type="dxa"/>
            <w:vMerge/>
          </w:tcPr>
          <w:p w:rsidR="00FE06C6" w:rsidRPr="001A6C2A" w:rsidRDefault="00FE06C6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FE06C6" w:rsidRDefault="00FE06C6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E06C6" w:rsidRPr="00B912F0" w:rsidRDefault="00FE06C6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F83097" w:rsidRPr="00B912F0" w:rsidTr="00463823">
        <w:trPr>
          <w:cantSplit/>
          <w:trHeight w:val="793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F83097" w:rsidRPr="00B912F0" w:rsidRDefault="00F83097" w:rsidP="009635E8">
            <w:pPr>
              <w:pStyle w:val="33"/>
              <w:spacing w:line="400" w:lineRule="exact"/>
              <w:rPr>
                <w:szCs w:val="21"/>
              </w:rPr>
            </w:pPr>
            <w:bookmarkStart w:id="41" w:name="_Toc494093088"/>
            <w:r w:rsidRPr="00B912F0">
              <w:rPr>
                <w:rFonts w:hint="eastAsia"/>
              </w:rPr>
              <w:t>008</w:t>
            </w:r>
            <w:r w:rsidRPr="00B912F0">
              <w:rPr>
                <w:rFonts w:hint="eastAsia"/>
              </w:rPr>
              <w:t>数学与统计学院</w:t>
            </w:r>
            <w:bookmarkEnd w:id="41"/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F83097" w:rsidRPr="006B00F2" w:rsidRDefault="00F83097" w:rsidP="009635E8">
            <w:pPr>
              <w:tabs>
                <w:tab w:val="left" w:pos="-55"/>
              </w:tabs>
              <w:spacing w:line="300" w:lineRule="exact"/>
              <w:ind w:leftChars="-7" w:left="-2" w:hangingChars="6" w:hanging="11"/>
              <w:jc w:val="left"/>
              <w:rPr>
                <w:rFonts w:eastAsia="宋体"/>
                <w:szCs w:val="18"/>
              </w:rPr>
            </w:pPr>
            <w:r w:rsidRPr="006B00F2">
              <w:rPr>
                <w:rFonts w:eastAsia="宋体" w:hint="eastAsia"/>
                <w:szCs w:val="18"/>
              </w:rPr>
              <w:t>数学（</w:t>
            </w:r>
            <w:r w:rsidRPr="006B00F2">
              <w:rPr>
                <w:rFonts w:eastAsia="宋体" w:hint="eastAsia"/>
                <w:szCs w:val="18"/>
              </w:rPr>
              <w:t xml:space="preserve">070100 </w:t>
            </w:r>
            <w:r w:rsidRPr="006B00F2">
              <w:rPr>
                <w:rFonts w:eastAsia="宋体" w:hint="eastAsia"/>
                <w:szCs w:val="18"/>
              </w:rPr>
              <w:t>）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F83097" w:rsidRPr="00F469F5" w:rsidRDefault="00F83097" w:rsidP="009635E8">
            <w:pPr>
              <w:spacing w:line="300" w:lineRule="exact"/>
              <w:rPr>
                <w:rFonts w:eastAsia="宋体"/>
                <w:color w:val="000000"/>
              </w:rPr>
            </w:pPr>
            <w:r w:rsidRPr="00F469F5">
              <w:rPr>
                <w:rFonts w:eastAsia="宋体" w:hint="eastAsia"/>
                <w:color w:val="000000"/>
              </w:rPr>
              <w:t>1</w:t>
            </w:r>
            <w:r w:rsidRPr="00313653">
              <w:rPr>
                <w:rFonts w:eastAsia="宋体" w:hint="eastAsia"/>
                <w:color w:val="000000"/>
              </w:rPr>
              <w:t xml:space="preserve">. </w:t>
            </w:r>
            <w:r w:rsidRPr="00F469F5">
              <w:rPr>
                <w:rFonts w:eastAsia="宋体" w:hint="eastAsia"/>
                <w:color w:val="000000"/>
              </w:rPr>
              <w:t>基础数学</w:t>
            </w:r>
          </w:p>
          <w:p w:rsidR="00F83097" w:rsidRPr="00B912F0" w:rsidRDefault="00F83097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F83097" w:rsidRDefault="00F83097" w:rsidP="009635E8">
            <w:pPr>
              <w:spacing w:line="300" w:lineRule="exact"/>
              <w:rPr>
                <w:rFonts w:eastAsia="宋体"/>
                <w:color w:val="000000"/>
              </w:rPr>
            </w:pPr>
            <w:proofErr w:type="gramStart"/>
            <w:r>
              <w:rPr>
                <w:rFonts w:eastAsia="宋体" w:hint="eastAsia"/>
                <w:color w:val="000000"/>
              </w:rPr>
              <w:t>丁孝全</w:t>
            </w:r>
            <w:proofErr w:type="gramEnd"/>
            <w:r>
              <w:rPr>
                <w:rFonts w:eastAsia="宋体" w:hint="eastAsia"/>
                <w:color w:val="000000"/>
              </w:rPr>
              <w:t xml:space="preserve"> </w:t>
            </w:r>
            <w:r>
              <w:rPr>
                <w:rFonts w:eastAsia="宋体" w:hint="eastAsia"/>
                <w:color w:val="000000"/>
              </w:rPr>
              <w:t>李</w:t>
            </w:r>
            <w:proofErr w:type="gramStart"/>
            <w:r>
              <w:rPr>
                <w:rFonts w:eastAsia="宋体" w:hint="eastAsia"/>
                <w:color w:val="000000"/>
              </w:rPr>
              <w:t>培峦侯</w:t>
            </w:r>
            <w:proofErr w:type="gramEnd"/>
            <w:r>
              <w:rPr>
                <w:rFonts w:eastAsia="宋体" w:hint="eastAsia"/>
                <w:color w:val="000000"/>
              </w:rPr>
              <w:t>海龙</w:t>
            </w:r>
            <w:r>
              <w:rPr>
                <w:rFonts w:eastAsia="宋体" w:hint="eastAsia"/>
                <w:color w:val="000000"/>
              </w:rPr>
              <w:t xml:space="preserve"> </w:t>
            </w:r>
            <w:r w:rsidRPr="00411217">
              <w:rPr>
                <w:rFonts w:eastAsia="宋体" w:hint="eastAsia"/>
                <w:color w:val="000000"/>
              </w:rPr>
              <w:t>徐</w:t>
            </w:r>
            <w:r>
              <w:rPr>
                <w:rFonts w:eastAsia="宋体" w:hint="eastAsia"/>
                <w:color w:val="000000"/>
              </w:rPr>
              <w:t xml:space="preserve">  </w:t>
            </w:r>
            <w:r>
              <w:rPr>
                <w:rFonts w:eastAsia="宋体" w:hint="eastAsia"/>
                <w:color w:val="000000"/>
              </w:rPr>
              <w:t>勇</w:t>
            </w:r>
          </w:p>
          <w:p w:rsidR="00F83097" w:rsidRPr="00AE71C1" w:rsidRDefault="00F83097" w:rsidP="009635E8">
            <w:pPr>
              <w:spacing w:line="300" w:lineRule="exact"/>
              <w:rPr>
                <w:rFonts w:ascii="微软雅黑" w:eastAsia="微软雅黑" w:hAnsi="微软雅黑" w:cs="微软雅黑"/>
                <w:color w:val="2D2D2D"/>
                <w:szCs w:val="18"/>
              </w:rPr>
            </w:pPr>
            <w:r w:rsidRPr="00411217">
              <w:rPr>
                <w:rFonts w:eastAsia="宋体" w:hint="eastAsia"/>
                <w:color w:val="000000"/>
              </w:rPr>
              <w:t>许丽萍</w:t>
            </w:r>
          </w:p>
        </w:tc>
        <w:tc>
          <w:tcPr>
            <w:tcW w:w="542" w:type="dxa"/>
            <w:vMerge w:val="restart"/>
          </w:tcPr>
          <w:p w:rsidR="00F83097" w:rsidRPr="001A6C2A" w:rsidRDefault="00F83097" w:rsidP="007371C2">
            <w:pPr>
              <w:spacing w:line="300" w:lineRule="exact"/>
              <w:rPr>
                <w:rFonts w:ascii="楷体" w:eastAsia="楷体" w:hAnsi="楷体"/>
                <w:szCs w:val="21"/>
              </w:rPr>
            </w:pPr>
            <w:r>
              <w:rPr>
                <w:rFonts w:eastAsia="宋体"/>
                <w:b/>
                <w:sz w:val="24"/>
              </w:rPr>
              <w:t>12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/>
                <w:szCs w:val="18"/>
              </w:rPr>
              <w:t>6</w:t>
            </w:r>
            <w:r>
              <w:rPr>
                <w:rFonts w:eastAsia="宋体" w:hint="eastAsia"/>
                <w:szCs w:val="18"/>
              </w:rPr>
              <w:t>36</w:t>
            </w:r>
            <w:r w:rsidRPr="00B912F0">
              <w:rPr>
                <w:rFonts w:eastAsia="宋体"/>
                <w:szCs w:val="18"/>
              </w:rPr>
              <w:t>数学分析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/>
                <w:szCs w:val="18"/>
              </w:rPr>
              <w:t xml:space="preserve">856 </w:t>
            </w:r>
            <w:r w:rsidRPr="00B912F0">
              <w:rPr>
                <w:rFonts w:eastAsia="宋体"/>
                <w:szCs w:val="18"/>
              </w:rPr>
              <w:t>高等代数</w:t>
            </w:r>
          </w:p>
          <w:p w:rsidR="00F83097" w:rsidRPr="00B912F0" w:rsidRDefault="00F83097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 w:val="restart"/>
          </w:tcPr>
          <w:p w:rsidR="00F83097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  <w:r w:rsidRPr="00F83097">
              <w:rPr>
                <w:rFonts w:eastAsia="宋体" w:hint="eastAsia"/>
                <w:b/>
                <w:szCs w:val="18"/>
              </w:rPr>
              <w:t>张老师</w:t>
            </w:r>
            <w:r w:rsidRPr="00F83097">
              <w:rPr>
                <w:rFonts w:eastAsia="宋体"/>
                <w:b/>
                <w:szCs w:val="18"/>
              </w:rPr>
              <w:t>0379-64231482</w:t>
            </w:r>
          </w:p>
          <w:p w:rsidR="00F83097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  <w:p w:rsidR="00F83097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b/>
                <w:szCs w:val="18"/>
              </w:rPr>
              <w:t>复试科目名称：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①</w:t>
            </w:r>
            <w:r w:rsidRPr="00B912F0">
              <w:rPr>
                <w:rFonts w:eastAsia="宋体"/>
                <w:szCs w:val="18"/>
              </w:rPr>
              <w:t>常微分方程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②</w:t>
            </w:r>
            <w:r w:rsidRPr="00B912F0">
              <w:rPr>
                <w:rFonts w:eastAsia="宋体"/>
                <w:szCs w:val="18"/>
              </w:rPr>
              <w:t>概率论与数理统计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③</w:t>
            </w:r>
            <w:r w:rsidRPr="00B912F0">
              <w:rPr>
                <w:rFonts w:eastAsia="宋体"/>
                <w:szCs w:val="18"/>
              </w:rPr>
              <w:t>运筹学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①</w:t>
            </w:r>
            <w:r w:rsidRPr="00B912F0">
              <w:rPr>
                <w:rFonts w:eastAsia="宋体"/>
                <w:szCs w:val="18"/>
              </w:rPr>
              <w:t>-</w:t>
            </w:r>
            <w:r w:rsidRPr="00B912F0">
              <w:rPr>
                <w:rFonts w:eastAsia="宋体" w:hint="eastAsia"/>
                <w:szCs w:val="18"/>
              </w:rPr>
              <w:t>③</w:t>
            </w:r>
            <w:r w:rsidRPr="00B912F0">
              <w:rPr>
                <w:rFonts w:eastAsia="宋体"/>
                <w:szCs w:val="18"/>
              </w:rPr>
              <w:t>任选</w:t>
            </w:r>
            <w:r w:rsidRPr="00B912F0">
              <w:rPr>
                <w:rFonts w:eastAsia="宋体"/>
                <w:szCs w:val="18"/>
              </w:rPr>
              <w:t>1</w:t>
            </w:r>
            <w:r w:rsidRPr="00B912F0">
              <w:rPr>
                <w:rFonts w:eastAsia="宋体"/>
                <w:szCs w:val="18"/>
              </w:rPr>
              <w:t>门（同等学力考生只能在</w:t>
            </w:r>
            <w:r w:rsidRPr="00B912F0">
              <w:rPr>
                <w:rFonts w:eastAsia="宋体" w:hint="eastAsia"/>
                <w:szCs w:val="18"/>
              </w:rPr>
              <w:t>①</w:t>
            </w:r>
            <w:r w:rsidRPr="00B912F0">
              <w:rPr>
                <w:rFonts w:eastAsia="宋体"/>
                <w:szCs w:val="18"/>
              </w:rPr>
              <w:t>、</w:t>
            </w:r>
            <w:r w:rsidRPr="00B912F0">
              <w:rPr>
                <w:rFonts w:eastAsia="宋体" w:hint="eastAsia"/>
                <w:szCs w:val="18"/>
              </w:rPr>
              <w:t>③</w:t>
            </w:r>
            <w:r w:rsidRPr="00B912F0">
              <w:rPr>
                <w:rFonts w:eastAsia="宋体"/>
                <w:szCs w:val="18"/>
              </w:rPr>
              <w:t>中任选一门）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b/>
                <w:szCs w:val="18"/>
              </w:rPr>
              <w:t>同等学力加试科目名称：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①</w:t>
            </w:r>
            <w:r w:rsidRPr="00B912F0">
              <w:rPr>
                <w:rFonts w:eastAsia="宋体"/>
                <w:szCs w:val="18"/>
              </w:rPr>
              <w:t>概率论与数理统计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18"/>
              </w:rPr>
            </w:pPr>
            <w:r w:rsidRPr="00B912F0">
              <w:rPr>
                <w:rFonts w:eastAsia="宋体" w:hint="eastAsia"/>
                <w:szCs w:val="18"/>
              </w:rPr>
              <w:t>②</w:t>
            </w:r>
            <w:r w:rsidRPr="00B912F0">
              <w:rPr>
                <w:rFonts w:eastAsia="宋体"/>
                <w:szCs w:val="18"/>
              </w:rPr>
              <w:t>复变函数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F83097" w:rsidRPr="00B912F0" w:rsidTr="00463823">
        <w:trPr>
          <w:cantSplit/>
          <w:trHeight w:val="964"/>
          <w:jc w:val="center"/>
        </w:trPr>
        <w:tc>
          <w:tcPr>
            <w:tcW w:w="1233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83097" w:rsidRPr="00F469F5" w:rsidRDefault="00F83097" w:rsidP="009635E8">
            <w:pPr>
              <w:spacing w:line="300" w:lineRule="exact"/>
              <w:rPr>
                <w:rFonts w:eastAsia="宋体"/>
                <w:color w:val="000000"/>
              </w:rPr>
            </w:pPr>
            <w:r w:rsidRPr="00F469F5">
              <w:rPr>
                <w:rFonts w:eastAsia="宋体" w:hint="eastAsia"/>
                <w:color w:val="000000"/>
              </w:rPr>
              <w:t>2</w:t>
            </w:r>
            <w:r w:rsidRPr="00F469F5">
              <w:rPr>
                <w:rFonts w:ascii="微软雅黑" w:eastAsia="微软雅黑" w:hAnsi="微软雅黑" w:cs="微软雅黑" w:hint="eastAsia"/>
                <w:color w:val="000000"/>
                <w:kern w:val="0"/>
                <w:szCs w:val="18"/>
              </w:rPr>
              <w:t xml:space="preserve">. </w:t>
            </w:r>
            <w:r w:rsidRPr="00F469F5">
              <w:rPr>
                <w:rFonts w:eastAsia="宋体" w:hint="eastAsia"/>
                <w:color w:val="000000"/>
              </w:rPr>
              <w:t>计算数学</w:t>
            </w:r>
          </w:p>
          <w:p w:rsidR="00F83097" w:rsidRPr="00B912F0" w:rsidRDefault="00F83097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F83097" w:rsidRPr="00313653" w:rsidRDefault="00F83097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r w:rsidRPr="00013AB7">
              <w:rPr>
                <w:rFonts w:ascii="宋体" w:eastAsia="宋体" w:hAnsi="宋体" w:hint="eastAsia"/>
                <w:szCs w:val="21"/>
              </w:rPr>
              <w:t>王天军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013AB7">
              <w:rPr>
                <w:rFonts w:ascii="宋体" w:eastAsia="宋体" w:hAnsi="宋体" w:hint="eastAsia"/>
                <w:szCs w:val="21"/>
              </w:rPr>
              <w:t>阮春蕾</w:t>
            </w:r>
          </w:p>
        </w:tc>
        <w:tc>
          <w:tcPr>
            <w:tcW w:w="542" w:type="dxa"/>
            <w:vMerge/>
          </w:tcPr>
          <w:p w:rsidR="00F83097" w:rsidRPr="001A6C2A" w:rsidRDefault="00F83097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83097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</w:tr>
      <w:tr w:rsidR="00F83097" w:rsidRPr="00B912F0" w:rsidTr="00463823">
        <w:trPr>
          <w:cantSplit/>
          <w:trHeight w:val="1331"/>
          <w:jc w:val="center"/>
        </w:trPr>
        <w:tc>
          <w:tcPr>
            <w:tcW w:w="1233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83097" w:rsidRPr="00B912F0" w:rsidRDefault="00F83097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F469F5">
              <w:rPr>
                <w:rFonts w:eastAsia="宋体" w:hint="eastAsia"/>
                <w:color w:val="000000"/>
              </w:rPr>
              <w:t>3</w:t>
            </w:r>
            <w:r w:rsidRPr="00F469F5">
              <w:rPr>
                <w:rFonts w:ascii="微软雅黑" w:eastAsia="微软雅黑" w:hAnsi="微软雅黑" w:cs="微软雅黑" w:hint="eastAsia"/>
                <w:color w:val="000000"/>
                <w:kern w:val="0"/>
                <w:szCs w:val="18"/>
              </w:rPr>
              <w:t xml:space="preserve">. </w:t>
            </w:r>
            <w:r w:rsidRPr="00F469F5">
              <w:rPr>
                <w:rFonts w:eastAsia="宋体" w:hint="eastAsia"/>
                <w:color w:val="000000"/>
              </w:rPr>
              <w:t>概率论与数理统计</w:t>
            </w:r>
          </w:p>
        </w:tc>
        <w:tc>
          <w:tcPr>
            <w:tcW w:w="1417" w:type="dxa"/>
          </w:tcPr>
          <w:p w:rsidR="00F83097" w:rsidRDefault="00F83097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r w:rsidRPr="00013AB7">
              <w:rPr>
                <w:rFonts w:ascii="宋体" w:eastAsia="宋体" w:hAnsi="宋体" w:hint="eastAsia"/>
                <w:szCs w:val="21"/>
              </w:rPr>
              <w:t>武</w:t>
            </w:r>
            <w:proofErr w:type="gramStart"/>
            <w:r w:rsidRPr="00013AB7">
              <w:rPr>
                <w:rFonts w:ascii="宋体" w:eastAsia="宋体" w:hAnsi="宋体" w:hint="eastAsia"/>
                <w:szCs w:val="21"/>
              </w:rPr>
              <w:t>新乾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013AB7">
              <w:rPr>
                <w:rFonts w:ascii="宋体" w:eastAsia="宋体" w:hAnsi="宋体" w:hint="eastAsia"/>
                <w:szCs w:val="21"/>
              </w:rPr>
              <w:t>任颜</w:t>
            </w:r>
            <w:proofErr w:type="gramEnd"/>
            <w:r w:rsidRPr="00013AB7">
              <w:rPr>
                <w:rFonts w:ascii="宋体" w:eastAsia="宋体" w:hAnsi="宋体" w:hint="eastAsia"/>
                <w:szCs w:val="21"/>
              </w:rPr>
              <w:t>波</w:t>
            </w:r>
          </w:p>
          <w:p w:rsidR="00F83097" w:rsidRPr="00B912F0" w:rsidRDefault="00F83097" w:rsidP="009635E8">
            <w:pPr>
              <w:spacing w:line="28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542" w:type="dxa"/>
            <w:vMerge/>
          </w:tcPr>
          <w:p w:rsidR="00F83097" w:rsidRPr="001A6C2A" w:rsidRDefault="00F83097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83097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</w:tr>
      <w:tr w:rsidR="00F83097" w:rsidRPr="00B912F0" w:rsidTr="00463823">
        <w:trPr>
          <w:cantSplit/>
          <w:trHeight w:val="1407"/>
          <w:jc w:val="center"/>
        </w:trPr>
        <w:tc>
          <w:tcPr>
            <w:tcW w:w="1233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83097" w:rsidRPr="00B912F0" w:rsidRDefault="00F83097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F469F5">
              <w:rPr>
                <w:rFonts w:eastAsia="宋体" w:hint="eastAsia"/>
                <w:color w:val="000000"/>
              </w:rPr>
              <w:t>4</w:t>
            </w:r>
            <w:r w:rsidRPr="00F469F5">
              <w:rPr>
                <w:rFonts w:ascii="微软雅黑" w:eastAsia="微软雅黑" w:hAnsi="微软雅黑" w:cs="微软雅黑" w:hint="eastAsia"/>
                <w:color w:val="000000"/>
                <w:kern w:val="0"/>
                <w:szCs w:val="18"/>
              </w:rPr>
              <w:t xml:space="preserve">. </w:t>
            </w:r>
            <w:r w:rsidRPr="00F469F5">
              <w:rPr>
                <w:rFonts w:eastAsia="宋体" w:hint="eastAsia"/>
                <w:color w:val="000000"/>
              </w:rPr>
              <w:t>应用数学</w:t>
            </w:r>
          </w:p>
        </w:tc>
        <w:tc>
          <w:tcPr>
            <w:tcW w:w="1417" w:type="dxa"/>
          </w:tcPr>
          <w:p w:rsidR="00F83097" w:rsidRPr="00B912F0" w:rsidRDefault="00F83097" w:rsidP="009635E8">
            <w:pPr>
              <w:spacing w:line="280" w:lineRule="exact"/>
              <w:rPr>
                <w:rFonts w:eastAsia="宋体"/>
                <w:b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尚有林 张金良张  平 许建楼</w:t>
            </w:r>
            <w:r w:rsidRPr="000B22AF">
              <w:rPr>
                <w:rFonts w:ascii="宋体" w:eastAsia="宋体" w:hAnsi="宋体" w:hint="eastAsia"/>
                <w:szCs w:val="21"/>
              </w:rPr>
              <w:t>许丽萍</w:t>
            </w:r>
            <w:r w:rsidR="00EA0D0B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EA0D0B" w:rsidRPr="00EA0D0B">
              <w:rPr>
                <w:rFonts w:ascii="宋体" w:eastAsia="宋体" w:hAnsi="宋体" w:hint="eastAsia"/>
                <w:szCs w:val="21"/>
              </w:rPr>
              <w:t>李向正</w:t>
            </w:r>
          </w:p>
        </w:tc>
        <w:tc>
          <w:tcPr>
            <w:tcW w:w="542" w:type="dxa"/>
            <w:vMerge/>
          </w:tcPr>
          <w:p w:rsidR="00F83097" w:rsidRPr="001A6C2A" w:rsidRDefault="00F83097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83097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</w:tr>
      <w:tr w:rsidR="00F83097" w:rsidRPr="00B912F0" w:rsidTr="00463823">
        <w:trPr>
          <w:cantSplit/>
          <w:trHeight w:val="2122"/>
          <w:jc w:val="center"/>
        </w:trPr>
        <w:tc>
          <w:tcPr>
            <w:tcW w:w="1233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F83097" w:rsidRPr="00B912F0" w:rsidRDefault="00F83097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F469F5">
              <w:rPr>
                <w:rFonts w:eastAsia="宋体" w:hint="eastAsia"/>
                <w:color w:val="000000"/>
              </w:rPr>
              <w:t>5</w:t>
            </w:r>
            <w:r w:rsidRPr="00F469F5">
              <w:rPr>
                <w:rFonts w:ascii="微软雅黑" w:eastAsia="微软雅黑" w:hAnsi="微软雅黑" w:cs="微软雅黑" w:hint="eastAsia"/>
                <w:color w:val="000000"/>
                <w:kern w:val="0"/>
                <w:szCs w:val="18"/>
              </w:rPr>
              <w:t xml:space="preserve">. </w:t>
            </w:r>
            <w:r w:rsidRPr="00F469F5">
              <w:rPr>
                <w:rFonts w:eastAsia="宋体" w:hint="eastAsia"/>
                <w:color w:val="000000"/>
              </w:rPr>
              <w:t>运筹学与控制论</w:t>
            </w:r>
          </w:p>
        </w:tc>
        <w:tc>
          <w:tcPr>
            <w:tcW w:w="1417" w:type="dxa"/>
          </w:tcPr>
          <w:p w:rsidR="00F83097" w:rsidRPr="000B22AF" w:rsidRDefault="00F83097" w:rsidP="009635E8">
            <w:pPr>
              <w:spacing w:line="280" w:lineRule="exact"/>
              <w:rPr>
                <w:rFonts w:ascii="宋体" w:eastAsia="宋体" w:hAnsi="宋体"/>
                <w:szCs w:val="21"/>
              </w:rPr>
            </w:pPr>
            <w:r w:rsidRPr="00013AB7">
              <w:rPr>
                <w:rFonts w:ascii="宋体" w:eastAsia="宋体" w:hAnsi="宋体" w:hint="eastAsia"/>
                <w:szCs w:val="21"/>
              </w:rPr>
              <w:t>尚有林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877E35">
              <w:rPr>
                <w:rFonts w:ascii="宋体" w:eastAsia="宋体" w:hAnsi="宋体" w:hint="eastAsia"/>
                <w:szCs w:val="21"/>
              </w:rPr>
              <w:t>冯爱芬</w:t>
            </w:r>
          </w:p>
        </w:tc>
        <w:tc>
          <w:tcPr>
            <w:tcW w:w="542" w:type="dxa"/>
            <w:vMerge/>
          </w:tcPr>
          <w:p w:rsidR="00F83097" w:rsidRPr="001A6C2A" w:rsidRDefault="00F83097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F83097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</w:tr>
      <w:tr w:rsidR="00F83097" w:rsidRPr="00B912F0" w:rsidTr="00463823">
        <w:trPr>
          <w:cantSplit/>
          <w:trHeight w:val="1866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DE6845" w:rsidRDefault="00F83097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  <w:r w:rsidRPr="00B912F0">
              <w:rPr>
                <w:rFonts w:eastAsia="宋体" w:hint="eastAsia"/>
                <w:b/>
              </w:rPr>
              <w:lastRenderedPageBreak/>
              <w:t>学科专业名称及代码：</w:t>
            </w:r>
            <w:bookmarkStart w:id="42" w:name="_Toc494093090"/>
          </w:p>
          <w:p w:rsidR="00F83097" w:rsidRPr="00B912F0" w:rsidRDefault="00F83097" w:rsidP="009635E8">
            <w:pPr>
              <w:spacing w:line="300" w:lineRule="exact"/>
              <w:jc w:val="left"/>
              <w:rPr>
                <w:b/>
              </w:rPr>
            </w:pPr>
            <w:r w:rsidRPr="00B912F0">
              <w:rPr>
                <w:rStyle w:val="4Char"/>
                <w:rFonts w:hint="eastAsia"/>
                <w:b w:val="0"/>
                <w:color w:val="auto"/>
              </w:rPr>
              <w:t>统计学（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07</w:t>
            </w:r>
            <w:r w:rsidRPr="00B912F0">
              <w:rPr>
                <w:rStyle w:val="4Char"/>
                <w:b w:val="0"/>
                <w:color w:val="auto"/>
              </w:rPr>
              <w:t>14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42"/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</w:p>
        </w:tc>
        <w:tc>
          <w:tcPr>
            <w:tcW w:w="1023" w:type="dxa"/>
          </w:tcPr>
          <w:p w:rsidR="00F83097" w:rsidRPr="00B912F0" w:rsidRDefault="00F83097" w:rsidP="009635E8">
            <w:pPr>
              <w:spacing w:line="300" w:lineRule="exact"/>
              <w:rPr>
                <w:rFonts w:eastAsia="宋体"/>
                <w:b/>
              </w:rPr>
            </w:pPr>
            <w:r w:rsidRPr="006F3B5A">
              <w:rPr>
                <w:rFonts w:eastAsia="宋体" w:hint="eastAsia"/>
              </w:rPr>
              <w:t xml:space="preserve">1. </w:t>
            </w:r>
            <w:r w:rsidRPr="006F3B5A">
              <w:rPr>
                <w:rFonts w:eastAsia="宋体" w:hint="eastAsia"/>
              </w:rPr>
              <w:t>数理统计学</w:t>
            </w:r>
          </w:p>
        </w:tc>
        <w:tc>
          <w:tcPr>
            <w:tcW w:w="1417" w:type="dxa"/>
          </w:tcPr>
          <w:p w:rsidR="00F83097" w:rsidRDefault="00F83097" w:rsidP="009635E8">
            <w:pPr>
              <w:spacing w:line="300" w:lineRule="exact"/>
              <w:rPr>
                <w:rFonts w:eastAsia="宋体"/>
              </w:rPr>
            </w:pPr>
            <w:r w:rsidRPr="001B4FA7">
              <w:rPr>
                <w:rFonts w:eastAsia="宋体" w:hint="eastAsia"/>
              </w:rPr>
              <w:t>武新乾</w:t>
            </w:r>
          </w:p>
          <w:p w:rsidR="00F83097" w:rsidRPr="001B4FA7" w:rsidRDefault="00F83097" w:rsidP="009635E8">
            <w:pPr>
              <w:spacing w:line="300" w:lineRule="exact"/>
              <w:rPr>
                <w:rFonts w:eastAsia="宋体"/>
              </w:rPr>
            </w:pPr>
          </w:p>
        </w:tc>
        <w:tc>
          <w:tcPr>
            <w:tcW w:w="542" w:type="dxa"/>
            <w:vMerge w:val="restart"/>
          </w:tcPr>
          <w:p w:rsidR="00F83097" w:rsidRPr="001A6C2A" w:rsidRDefault="00F83097" w:rsidP="009635E8">
            <w:pPr>
              <w:spacing w:line="300" w:lineRule="exact"/>
              <w:ind w:firstLineChars="50" w:firstLine="120"/>
              <w:rPr>
                <w:rFonts w:ascii="楷体" w:eastAsia="楷体" w:hAnsi="楷体"/>
                <w:szCs w:val="21"/>
              </w:rPr>
            </w:pPr>
            <w:r>
              <w:rPr>
                <w:rFonts w:eastAsia="宋体"/>
                <w:b/>
                <w:sz w:val="24"/>
              </w:rPr>
              <w:t>5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  <w:b/>
              </w:rPr>
              <w:t>第一单元：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</w:rPr>
              <w:t>101</w:t>
            </w:r>
            <w:r w:rsidRPr="00B912F0">
              <w:rPr>
                <w:rFonts w:eastAsia="宋体"/>
              </w:rPr>
              <w:t>思想政治理论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  <w:b/>
              </w:rPr>
              <w:t>第二单元：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</w:rPr>
              <w:t>201</w:t>
            </w:r>
            <w:r w:rsidRPr="00B912F0">
              <w:rPr>
                <w:rFonts w:eastAsia="宋体"/>
              </w:rPr>
              <w:t>英语一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  <w:b/>
              </w:rPr>
              <w:t>第三单元：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/>
              </w:rPr>
              <w:t xml:space="preserve">303 </w:t>
            </w:r>
            <w:r w:rsidRPr="00B912F0">
              <w:rPr>
                <w:rFonts w:eastAsia="宋体"/>
              </w:rPr>
              <w:t>数学三</w:t>
            </w:r>
          </w:p>
          <w:p w:rsidR="00F83097" w:rsidRPr="00B912F0" w:rsidRDefault="00F83097" w:rsidP="009635E8">
            <w:pPr>
              <w:widowControl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/>
              </w:rPr>
              <w:t>6</w:t>
            </w:r>
            <w:r>
              <w:rPr>
                <w:rFonts w:eastAsia="宋体" w:hint="eastAsia"/>
              </w:rPr>
              <w:t>36</w:t>
            </w:r>
            <w:r w:rsidRPr="00B912F0">
              <w:rPr>
                <w:rFonts w:eastAsia="宋体" w:hint="eastAsia"/>
              </w:rPr>
              <w:t>数学分析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/>
              </w:rPr>
              <w:t>-</w:t>
            </w:r>
            <w:r w:rsidRPr="00B912F0">
              <w:rPr>
                <w:rFonts w:eastAsia="宋体" w:hint="eastAsia"/>
              </w:rPr>
              <w:t>②任选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 w:hint="eastAsia"/>
              </w:rPr>
              <w:t>门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  <w:b/>
              </w:rPr>
              <w:t>第四单元：</w:t>
            </w:r>
          </w:p>
          <w:p w:rsidR="00F83097" w:rsidRDefault="00F83097" w:rsidP="009635E8">
            <w:pPr>
              <w:widowControl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/>
              </w:rPr>
              <w:t xml:space="preserve">840 </w:t>
            </w:r>
            <w:r w:rsidRPr="00B912F0">
              <w:rPr>
                <w:rFonts w:eastAsia="宋体" w:hint="eastAsia"/>
              </w:rPr>
              <w:t>统计学</w:t>
            </w:r>
            <w:bookmarkStart w:id="43" w:name="OLE_LINK5"/>
          </w:p>
          <w:p w:rsidR="00F83097" w:rsidRPr="00B912F0" w:rsidRDefault="00F83097" w:rsidP="009635E8">
            <w:pPr>
              <w:widowControl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bookmarkEnd w:id="43"/>
            <w:r w:rsidRPr="00B912F0">
              <w:rPr>
                <w:rFonts w:eastAsia="宋体"/>
              </w:rPr>
              <w:t xml:space="preserve">856 </w:t>
            </w:r>
            <w:r w:rsidRPr="00B912F0">
              <w:rPr>
                <w:rFonts w:eastAsia="宋体" w:hint="eastAsia"/>
              </w:rPr>
              <w:t>高等代数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/>
              </w:rPr>
              <w:t>-</w:t>
            </w:r>
            <w:r w:rsidRPr="00B912F0">
              <w:rPr>
                <w:rFonts w:eastAsia="宋体" w:hint="eastAsia"/>
              </w:rPr>
              <w:t>②任选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 w:hint="eastAsia"/>
              </w:rPr>
              <w:t>门</w:t>
            </w:r>
          </w:p>
        </w:tc>
        <w:tc>
          <w:tcPr>
            <w:tcW w:w="1378" w:type="dxa"/>
            <w:vMerge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复试科目名称：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/>
              </w:rPr>
              <w:t>概率论与数理统计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/>
              </w:rPr>
              <w:t>经济学（微观、宏观）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③</w:t>
            </w:r>
            <w:r w:rsidRPr="00B912F0">
              <w:rPr>
                <w:rFonts w:eastAsia="宋体"/>
              </w:rPr>
              <w:t>多元统计分析</w:t>
            </w:r>
          </w:p>
          <w:p w:rsidR="00F83097" w:rsidRPr="001B709F" w:rsidRDefault="00F83097" w:rsidP="009635E8">
            <w:pPr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/>
              </w:rPr>
              <w:t>-</w:t>
            </w:r>
            <w:r w:rsidRPr="00B912F0">
              <w:rPr>
                <w:rFonts w:eastAsia="宋体" w:hint="eastAsia"/>
              </w:rPr>
              <w:t>③</w:t>
            </w:r>
            <w:r w:rsidRPr="00B912F0">
              <w:rPr>
                <w:rFonts w:eastAsia="宋体"/>
              </w:rPr>
              <w:t>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/>
              </w:rPr>
              <w:t>门</w:t>
            </w:r>
            <w:r w:rsidRPr="001B709F">
              <w:rPr>
                <w:rFonts w:eastAsia="宋体" w:hint="eastAsia"/>
              </w:rPr>
              <w:t>（同等学力考生只能在②、③中任选一门）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  <w:r w:rsidRPr="00B912F0">
              <w:rPr>
                <w:rFonts w:eastAsia="宋体"/>
                <w:b/>
              </w:rPr>
              <w:t>同等学力加试科目名称：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①概率论与数理统计</w:t>
            </w:r>
          </w:p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②应用回归分析</w:t>
            </w:r>
            <w:r w:rsidRPr="00B912F0">
              <w:rPr>
                <w:rFonts w:eastAsia="宋体"/>
              </w:rPr>
              <w:t> </w:t>
            </w:r>
          </w:p>
        </w:tc>
      </w:tr>
      <w:tr w:rsidR="00F83097" w:rsidRPr="00B912F0" w:rsidTr="00463823">
        <w:trPr>
          <w:cantSplit/>
          <w:trHeight w:val="1864"/>
          <w:jc w:val="center"/>
        </w:trPr>
        <w:tc>
          <w:tcPr>
            <w:tcW w:w="1233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F83097" w:rsidRPr="00E92DEF" w:rsidRDefault="00F83097" w:rsidP="009635E8">
            <w:pPr>
              <w:spacing w:line="300" w:lineRule="exact"/>
              <w:rPr>
                <w:rFonts w:eastAsia="宋体"/>
                <w:color w:val="000000"/>
              </w:rPr>
            </w:pPr>
            <w:r w:rsidRPr="00E92DEF">
              <w:rPr>
                <w:rFonts w:eastAsia="宋体" w:hint="eastAsia"/>
                <w:color w:val="000000"/>
              </w:rPr>
              <w:t xml:space="preserve">2. </w:t>
            </w:r>
            <w:r w:rsidRPr="00E92DEF">
              <w:rPr>
                <w:rFonts w:eastAsia="宋体" w:hint="eastAsia"/>
                <w:color w:val="000000"/>
              </w:rPr>
              <w:t>金融统计与风险管理</w:t>
            </w:r>
          </w:p>
          <w:p w:rsidR="00F83097" w:rsidRPr="00B912F0" w:rsidRDefault="00F83097" w:rsidP="009635E8">
            <w:pPr>
              <w:spacing w:line="300" w:lineRule="exact"/>
              <w:rPr>
                <w:rFonts w:eastAsia="宋体"/>
                <w:b/>
              </w:rPr>
            </w:pPr>
          </w:p>
        </w:tc>
        <w:tc>
          <w:tcPr>
            <w:tcW w:w="1417" w:type="dxa"/>
          </w:tcPr>
          <w:p w:rsidR="00F83097" w:rsidRPr="006F3B5A" w:rsidRDefault="00F83097" w:rsidP="009635E8">
            <w:pPr>
              <w:spacing w:line="300" w:lineRule="exact"/>
              <w:rPr>
                <w:rFonts w:eastAsia="宋体"/>
              </w:rPr>
            </w:pPr>
            <w:r>
              <w:rPr>
                <w:rFonts w:eastAsia="宋体" w:hint="eastAsia"/>
              </w:rPr>
              <w:t>张金良</w:t>
            </w:r>
            <w:r>
              <w:rPr>
                <w:rFonts w:eastAsia="宋体" w:hint="eastAsia"/>
              </w:rPr>
              <w:t xml:space="preserve"> </w:t>
            </w:r>
            <w:proofErr w:type="gramStart"/>
            <w:r>
              <w:rPr>
                <w:rFonts w:eastAsia="宋体" w:hint="eastAsia"/>
              </w:rPr>
              <w:t>丁孝全李培峦</w:t>
            </w:r>
            <w:proofErr w:type="gramEnd"/>
            <w:r>
              <w:rPr>
                <w:rFonts w:eastAsia="宋体" w:hint="eastAsia"/>
              </w:rPr>
              <w:t xml:space="preserve"> </w:t>
            </w:r>
            <w:r w:rsidRPr="006F3B5A">
              <w:rPr>
                <w:rFonts w:eastAsia="宋体" w:hint="eastAsia"/>
              </w:rPr>
              <w:t>王春伟</w:t>
            </w:r>
          </w:p>
          <w:p w:rsidR="00F83097" w:rsidRDefault="00F83097" w:rsidP="009635E8">
            <w:pPr>
              <w:spacing w:line="300" w:lineRule="exact"/>
              <w:rPr>
                <w:rFonts w:ascii="宋体" w:eastAsia="宋体" w:hAnsi="宋体"/>
                <w:szCs w:val="21"/>
              </w:rPr>
            </w:pPr>
            <w:proofErr w:type="gramStart"/>
            <w:r w:rsidRPr="007371C2">
              <w:rPr>
                <w:rFonts w:ascii="宋体" w:eastAsia="宋体" w:hAnsi="宋体" w:hint="eastAsia"/>
                <w:szCs w:val="21"/>
              </w:rPr>
              <w:t>任颜波</w:t>
            </w:r>
            <w:proofErr w:type="gramEnd"/>
          </w:p>
          <w:p w:rsidR="00F83097" w:rsidRPr="001B4FA7" w:rsidRDefault="00F83097" w:rsidP="009635E8">
            <w:pPr>
              <w:spacing w:line="300" w:lineRule="exact"/>
              <w:rPr>
                <w:rFonts w:eastAsia="宋体"/>
              </w:rPr>
            </w:pPr>
          </w:p>
        </w:tc>
        <w:tc>
          <w:tcPr>
            <w:tcW w:w="542" w:type="dxa"/>
            <w:vMerge/>
          </w:tcPr>
          <w:p w:rsidR="00F83097" w:rsidRPr="001A6C2A" w:rsidRDefault="00F83097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F83097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F83097" w:rsidRPr="00B912F0" w:rsidTr="00463823">
        <w:trPr>
          <w:cantSplit/>
          <w:trHeight w:val="2008"/>
          <w:jc w:val="center"/>
        </w:trPr>
        <w:tc>
          <w:tcPr>
            <w:tcW w:w="1233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F83097" w:rsidRPr="00E92DEF" w:rsidRDefault="00F83097" w:rsidP="009635E8">
            <w:pPr>
              <w:spacing w:line="300" w:lineRule="exact"/>
              <w:rPr>
                <w:rFonts w:eastAsia="宋体"/>
                <w:color w:val="000000"/>
              </w:rPr>
            </w:pPr>
            <w:r w:rsidRPr="00E92DEF">
              <w:rPr>
                <w:rFonts w:eastAsia="宋体" w:hint="eastAsia"/>
                <w:color w:val="000000"/>
              </w:rPr>
              <w:t xml:space="preserve">3. </w:t>
            </w:r>
            <w:r w:rsidRPr="00E92DEF">
              <w:rPr>
                <w:rFonts w:eastAsia="宋体" w:hint="eastAsia"/>
                <w:color w:val="000000"/>
              </w:rPr>
              <w:t>社会经济统计</w:t>
            </w:r>
            <w:r>
              <w:rPr>
                <w:rFonts w:eastAsia="宋体" w:hint="eastAsia"/>
                <w:color w:val="000000"/>
              </w:rPr>
              <w:t>学</w:t>
            </w:r>
          </w:p>
          <w:p w:rsidR="00F83097" w:rsidRPr="00B912F0" w:rsidRDefault="00F83097" w:rsidP="009635E8">
            <w:pPr>
              <w:spacing w:line="300" w:lineRule="exact"/>
              <w:rPr>
                <w:rFonts w:eastAsia="宋体"/>
                <w:b/>
              </w:rPr>
            </w:pPr>
          </w:p>
        </w:tc>
        <w:tc>
          <w:tcPr>
            <w:tcW w:w="1417" w:type="dxa"/>
          </w:tcPr>
          <w:p w:rsidR="00F83097" w:rsidRDefault="00F83097" w:rsidP="009635E8">
            <w:pPr>
              <w:spacing w:line="300" w:lineRule="exact"/>
              <w:rPr>
                <w:rFonts w:eastAsia="宋体"/>
              </w:rPr>
            </w:pPr>
            <w:r w:rsidRPr="001B4FA7">
              <w:rPr>
                <w:rFonts w:eastAsia="宋体" w:hint="eastAsia"/>
              </w:rPr>
              <w:t>秦青</w:t>
            </w:r>
          </w:p>
          <w:p w:rsidR="00F83097" w:rsidRPr="001B4FA7" w:rsidRDefault="00F83097" w:rsidP="009635E8">
            <w:pPr>
              <w:spacing w:line="300" w:lineRule="exact"/>
              <w:rPr>
                <w:rFonts w:eastAsia="宋体"/>
              </w:rPr>
            </w:pPr>
          </w:p>
        </w:tc>
        <w:tc>
          <w:tcPr>
            <w:tcW w:w="542" w:type="dxa"/>
            <w:vMerge/>
          </w:tcPr>
          <w:p w:rsidR="00F83097" w:rsidRPr="001A6C2A" w:rsidRDefault="00F83097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F83097" w:rsidRDefault="00F83097" w:rsidP="009635E8">
            <w:pPr>
              <w:spacing w:line="300" w:lineRule="exact"/>
              <w:jc w:val="left"/>
              <w:rPr>
                <w:rFonts w:eastAsia="宋体"/>
                <w:b/>
                <w:szCs w:val="18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F83097" w:rsidRPr="00B912F0" w:rsidRDefault="00F83097" w:rsidP="009635E8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9635E8" w:rsidRPr="00B912F0" w:rsidTr="00463823">
        <w:trPr>
          <w:cantSplit/>
          <w:trHeight w:val="1823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9635E8" w:rsidRDefault="009635E8" w:rsidP="009635E8">
            <w:pPr>
              <w:spacing w:line="300" w:lineRule="exact"/>
              <w:ind w:firstLineChars="8" w:firstLine="14"/>
              <w:jc w:val="lef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  <w:bookmarkStart w:id="44" w:name="_Toc494093091"/>
          </w:p>
          <w:p w:rsidR="009635E8" w:rsidRPr="007F281C" w:rsidRDefault="009635E8" w:rsidP="009635E8">
            <w:pPr>
              <w:spacing w:line="300" w:lineRule="exact"/>
              <w:ind w:firstLineChars="8" w:firstLine="14"/>
              <w:jc w:val="left"/>
              <w:rPr>
                <w:rFonts w:eastAsia="宋体"/>
              </w:rPr>
            </w:pPr>
            <w:r w:rsidRPr="007F281C">
              <w:rPr>
                <w:rFonts w:eastAsia="宋体"/>
              </w:rPr>
              <w:t xml:space="preserve">009 </w:t>
            </w:r>
            <w:r w:rsidRPr="007F281C">
              <w:rPr>
                <w:rFonts w:eastAsia="宋体"/>
              </w:rPr>
              <w:t>物理工程学院</w:t>
            </w:r>
            <w:bookmarkEnd w:id="44"/>
          </w:p>
          <w:p w:rsidR="009635E8" w:rsidRPr="00B912F0" w:rsidRDefault="009635E8" w:rsidP="009635E8">
            <w:pPr>
              <w:spacing w:line="300" w:lineRule="exact"/>
              <w:ind w:firstLineChars="8" w:firstLine="14"/>
              <w:jc w:val="left"/>
              <w:rPr>
                <w:rFonts w:cs="宋体"/>
                <w:kern w:val="0"/>
                <w:szCs w:val="21"/>
              </w:rPr>
            </w:pPr>
          </w:p>
          <w:p w:rsidR="009635E8" w:rsidRPr="00B912F0" w:rsidRDefault="009635E8" w:rsidP="009635E8">
            <w:pPr>
              <w:spacing w:line="300" w:lineRule="exact"/>
              <w:ind w:firstLineChars="8" w:firstLine="14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9635E8" w:rsidRPr="007F281C" w:rsidRDefault="009635E8" w:rsidP="009635E8">
            <w:pPr>
              <w:spacing w:line="400" w:lineRule="exact"/>
              <w:jc w:val="left"/>
              <w:rPr>
                <w:b/>
                <w:bCs/>
              </w:rPr>
            </w:pPr>
            <w:bookmarkStart w:id="45" w:name="_Toc494093092"/>
            <w:r w:rsidRPr="007F281C">
              <w:rPr>
                <w:rFonts w:eastAsia="宋体" w:hint="eastAsia"/>
              </w:rPr>
              <w:t>物理学</w:t>
            </w:r>
            <w:r w:rsidRPr="007F281C">
              <w:rPr>
                <w:bCs/>
              </w:rPr>
              <w:t>（</w:t>
            </w:r>
            <w:r w:rsidRPr="007F281C">
              <w:rPr>
                <w:bCs/>
              </w:rPr>
              <w:t>07020</w:t>
            </w:r>
            <w:r w:rsidRPr="007F281C">
              <w:rPr>
                <w:rFonts w:hint="eastAsia"/>
                <w:bCs/>
              </w:rPr>
              <w:t>0</w:t>
            </w:r>
            <w:r w:rsidRPr="007F281C">
              <w:rPr>
                <w:bCs/>
              </w:rPr>
              <w:t>）</w:t>
            </w:r>
            <w:bookmarkEnd w:id="45"/>
          </w:p>
          <w:p w:rsidR="009635E8" w:rsidRPr="00B912F0" w:rsidRDefault="009635E8" w:rsidP="009635E8">
            <w:pPr>
              <w:spacing w:line="300" w:lineRule="exact"/>
              <w:ind w:firstLineChars="8" w:firstLine="14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9635E8" w:rsidRPr="002F3BF9" w:rsidRDefault="009635E8" w:rsidP="009635E8">
            <w:pPr>
              <w:snapToGrid w:val="0"/>
              <w:spacing w:line="300" w:lineRule="exact"/>
              <w:rPr>
                <w:rFonts w:eastAsia="宋体"/>
              </w:rPr>
            </w:pPr>
            <w:r w:rsidRPr="002F3BF9">
              <w:rPr>
                <w:rFonts w:eastAsia="宋体"/>
              </w:rPr>
              <w:t xml:space="preserve">1. </w:t>
            </w:r>
            <w:r w:rsidRPr="002F3BF9">
              <w:rPr>
                <w:rFonts w:eastAsia="宋体"/>
              </w:rPr>
              <w:t>光电功能材料</w:t>
            </w:r>
          </w:p>
          <w:p w:rsidR="009635E8" w:rsidRPr="00B912F0" w:rsidRDefault="009635E8" w:rsidP="009635E8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:rsidR="009635E8" w:rsidRPr="001B4FA7" w:rsidRDefault="009635E8" w:rsidP="009635E8">
            <w:pPr>
              <w:spacing w:line="300" w:lineRule="exact"/>
              <w:rPr>
                <w:rFonts w:eastAsia="宋体"/>
              </w:rPr>
            </w:pPr>
            <w:r w:rsidRPr="00F209FA">
              <w:rPr>
                <w:rFonts w:eastAsia="宋体" w:hint="eastAsia"/>
              </w:rPr>
              <w:t>王晓飞</w:t>
            </w:r>
            <w:r w:rsidR="000E4E3F">
              <w:rPr>
                <w:rFonts w:eastAsia="宋体" w:hint="eastAsia"/>
              </w:rPr>
              <w:t xml:space="preserve"> </w:t>
            </w:r>
            <w:r w:rsidRPr="00F209FA">
              <w:rPr>
                <w:rFonts w:eastAsia="宋体" w:hint="eastAsia"/>
              </w:rPr>
              <w:t>臧国忠</w:t>
            </w:r>
            <w:r>
              <w:rPr>
                <w:rFonts w:eastAsia="宋体" w:hint="eastAsia"/>
              </w:rPr>
              <w:t xml:space="preserve"> </w:t>
            </w:r>
            <w:proofErr w:type="gramStart"/>
            <w:r w:rsidRPr="00F209FA">
              <w:rPr>
                <w:rFonts w:eastAsia="宋体" w:hint="eastAsia"/>
              </w:rPr>
              <w:t>雷建飞</w:t>
            </w:r>
            <w:proofErr w:type="gramEnd"/>
            <w:r w:rsidR="000E4E3F">
              <w:rPr>
                <w:rFonts w:eastAsia="宋体" w:hint="eastAsia"/>
              </w:rPr>
              <w:t xml:space="preserve"> </w:t>
            </w:r>
            <w:r w:rsidRPr="00F209FA">
              <w:rPr>
                <w:rFonts w:eastAsia="宋体" w:hint="eastAsia"/>
              </w:rPr>
              <w:t>郝世明</w:t>
            </w:r>
          </w:p>
        </w:tc>
        <w:tc>
          <w:tcPr>
            <w:tcW w:w="542" w:type="dxa"/>
            <w:vMerge w:val="restart"/>
          </w:tcPr>
          <w:p w:rsidR="009635E8" w:rsidRPr="001A6C2A" w:rsidRDefault="00B20858" w:rsidP="00B20858">
            <w:pPr>
              <w:spacing w:line="300" w:lineRule="exact"/>
              <w:rPr>
                <w:rFonts w:ascii="楷体" w:eastAsia="楷体" w:hAnsi="楷体"/>
                <w:szCs w:val="21"/>
              </w:rPr>
            </w:pPr>
            <w:r>
              <w:rPr>
                <w:rFonts w:eastAsia="宋体"/>
                <w:b/>
                <w:sz w:val="24"/>
              </w:rPr>
              <w:t>13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①</w:t>
            </w:r>
            <w:r w:rsidRPr="00B912F0">
              <w:rPr>
                <w:rFonts w:eastAsia="宋体"/>
                <w:kern w:val="0"/>
                <w:szCs w:val="21"/>
              </w:rPr>
              <w:t>637</w:t>
            </w:r>
            <w:r w:rsidRPr="00B912F0">
              <w:rPr>
                <w:rFonts w:eastAsia="宋体" w:cs="宋体"/>
                <w:kern w:val="0"/>
                <w:szCs w:val="21"/>
              </w:rPr>
              <w:t>高等数学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②</w:t>
            </w:r>
            <w:r w:rsidRPr="00B912F0">
              <w:rPr>
                <w:rFonts w:eastAsia="宋体"/>
                <w:kern w:val="0"/>
                <w:szCs w:val="21"/>
              </w:rPr>
              <w:t>646</w:t>
            </w:r>
            <w:r w:rsidRPr="00B912F0">
              <w:rPr>
                <w:rFonts w:eastAsia="宋体" w:cs="宋体"/>
                <w:kern w:val="0"/>
                <w:szCs w:val="21"/>
              </w:rPr>
              <w:t>普通物理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①</w:t>
            </w:r>
            <w:r w:rsidRPr="00B912F0">
              <w:rPr>
                <w:rFonts w:eastAsia="宋体"/>
                <w:kern w:val="0"/>
                <w:szCs w:val="21"/>
              </w:rPr>
              <w:t>-</w:t>
            </w:r>
            <w:r w:rsidRPr="00B912F0">
              <w:rPr>
                <w:rFonts w:eastAsia="宋体" w:cs="宋体" w:hint="eastAsia"/>
                <w:kern w:val="0"/>
                <w:szCs w:val="21"/>
              </w:rPr>
              <w:t>②</w:t>
            </w:r>
            <w:r w:rsidRPr="00B912F0">
              <w:rPr>
                <w:rFonts w:eastAsia="宋体" w:cs="宋体"/>
                <w:kern w:val="0"/>
                <w:szCs w:val="21"/>
              </w:rPr>
              <w:t>任选</w:t>
            </w:r>
            <w:r w:rsidRPr="00B912F0">
              <w:rPr>
                <w:rFonts w:eastAsia="宋体" w:cs="宋体"/>
                <w:kern w:val="0"/>
                <w:szCs w:val="21"/>
              </w:rPr>
              <w:t>1</w:t>
            </w:r>
            <w:r w:rsidRPr="00B912F0">
              <w:rPr>
                <w:rFonts w:eastAsia="宋体" w:cs="宋体"/>
                <w:kern w:val="0"/>
                <w:szCs w:val="21"/>
              </w:rPr>
              <w:t>门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①</w:t>
            </w:r>
            <w:r w:rsidRPr="00B912F0">
              <w:rPr>
                <w:rFonts w:eastAsia="宋体"/>
                <w:kern w:val="0"/>
                <w:szCs w:val="21"/>
              </w:rPr>
              <w:t>857</w:t>
            </w:r>
            <w:r w:rsidRPr="00B912F0">
              <w:rPr>
                <w:rFonts w:eastAsia="宋体" w:cs="宋体"/>
                <w:kern w:val="0"/>
                <w:szCs w:val="21"/>
              </w:rPr>
              <w:t>量子力学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②</w:t>
            </w:r>
            <w:r w:rsidRPr="00B912F0">
              <w:rPr>
                <w:rFonts w:eastAsia="宋体"/>
                <w:kern w:val="0"/>
                <w:szCs w:val="21"/>
              </w:rPr>
              <w:t>858</w:t>
            </w:r>
            <w:r w:rsidRPr="00B912F0">
              <w:rPr>
                <w:rFonts w:eastAsia="宋体" w:cs="宋体"/>
                <w:kern w:val="0"/>
                <w:szCs w:val="21"/>
              </w:rPr>
              <w:t>电动力学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①</w:t>
            </w:r>
            <w:r w:rsidRPr="00B912F0">
              <w:rPr>
                <w:rFonts w:eastAsia="宋体"/>
                <w:kern w:val="0"/>
                <w:szCs w:val="21"/>
              </w:rPr>
              <w:t>-</w:t>
            </w:r>
            <w:r w:rsidRPr="00B912F0">
              <w:rPr>
                <w:rFonts w:eastAsia="宋体" w:cs="宋体" w:hint="eastAsia"/>
                <w:kern w:val="0"/>
                <w:szCs w:val="21"/>
              </w:rPr>
              <w:t>②</w:t>
            </w:r>
            <w:r w:rsidRPr="00B912F0">
              <w:rPr>
                <w:rFonts w:eastAsia="宋体" w:cs="宋体"/>
                <w:kern w:val="0"/>
                <w:szCs w:val="21"/>
              </w:rPr>
              <w:t>任选</w:t>
            </w:r>
            <w:r w:rsidRPr="00B912F0">
              <w:rPr>
                <w:rFonts w:eastAsia="宋体" w:cs="宋体"/>
                <w:kern w:val="0"/>
                <w:szCs w:val="21"/>
              </w:rPr>
              <w:t>1</w:t>
            </w:r>
            <w:r w:rsidRPr="00B912F0">
              <w:rPr>
                <w:rFonts w:eastAsia="宋体" w:cs="宋体"/>
                <w:kern w:val="0"/>
                <w:szCs w:val="21"/>
              </w:rPr>
              <w:t>门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 w:cs="宋体"/>
                <w:kern w:val="0"/>
                <w:szCs w:val="21"/>
              </w:rPr>
            </w:pPr>
          </w:p>
        </w:tc>
        <w:tc>
          <w:tcPr>
            <w:tcW w:w="1378" w:type="dxa"/>
            <w:vMerge w:val="restart"/>
          </w:tcPr>
          <w:p w:rsidR="009635E8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9635E8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李老师：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0379-65627756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/>
                <w:kern w:val="0"/>
                <w:szCs w:val="21"/>
              </w:rPr>
              <w:t>物理综合（</w:t>
            </w:r>
            <w:proofErr w:type="gramStart"/>
            <w:r w:rsidRPr="00B912F0">
              <w:rPr>
                <w:rFonts w:eastAsia="宋体" w:cs="宋体"/>
                <w:kern w:val="0"/>
                <w:szCs w:val="21"/>
              </w:rPr>
              <w:t>含计算</w:t>
            </w:r>
            <w:proofErr w:type="gramEnd"/>
            <w:r w:rsidRPr="00B912F0">
              <w:rPr>
                <w:rFonts w:eastAsia="宋体" w:cs="宋体"/>
                <w:kern w:val="0"/>
                <w:szCs w:val="21"/>
              </w:rPr>
              <w:t>物理）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9635E8" w:rsidRPr="002F3BF9" w:rsidRDefault="009635E8" w:rsidP="009635E8">
            <w:pPr>
              <w:spacing w:line="300" w:lineRule="exact"/>
              <w:ind w:left="180" w:hangingChars="100" w:hanging="180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2F3BF9">
              <w:rPr>
                <w:rFonts w:eastAsia="宋体"/>
              </w:rPr>
              <w:t>热力学</w:t>
            </w:r>
            <w:r>
              <w:rPr>
                <w:rFonts w:hint="eastAsia"/>
                <w:color w:val="333333"/>
                <w:sz w:val="21"/>
                <w:szCs w:val="21"/>
              </w:rPr>
              <w:t>.</w:t>
            </w:r>
            <w:r w:rsidRPr="002F3BF9">
              <w:rPr>
                <w:rFonts w:eastAsia="宋体"/>
              </w:rPr>
              <w:t>统计物理</w:t>
            </w:r>
          </w:p>
          <w:p w:rsidR="009635E8" w:rsidRPr="002F3BF9" w:rsidRDefault="009635E8" w:rsidP="009635E8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r w:rsidRPr="002F3BF9">
              <w:rPr>
                <w:rFonts w:eastAsia="宋体"/>
              </w:rPr>
              <w:t>固体物理学</w:t>
            </w:r>
          </w:p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</w:p>
        </w:tc>
      </w:tr>
      <w:tr w:rsidR="009635E8" w:rsidRPr="00B912F0" w:rsidTr="00463823">
        <w:trPr>
          <w:cantSplit/>
          <w:trHeight w:val="1820"/>
          <w:jc w:val="center"/>
        </w:trPr>
        <w:tc>
          <w:tcPr>
            <w:tcW w:w="1233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ind w:firstLineChars="8" w:firstLine="14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9635E8" w:rsidRDefault="009635E8" w:rsidP="009635E8">
            <w:pPr>
              <w:snapToGrid w:val="0"/>
              <w:spacing w:line="300" w:lineRule="exact"/>
              <w:ind w:left="1" w:hanging="1"/>
              <w:rPr>
                <w:rFonts w:eastAsia="宋体"/>
              </w:rPr>
            </w:pPr>
            <w:r w:rsidRPr="00E16ABB">
              <w:rPr>
                <w:rFonts w:eastAsia="宋体" w:hint="eastAsia"/>
              </w:rPr>
              <w:t xml:space="preserve">2. </w:t>
            </w:r>
            <w:r w:rsidRPr="002F3BF9">
              <w:rPr>
                <w:rFonts w:eastAsia="宋体" w:hint="eastAsia"/>
              </w:rPr>
              <w:t>材料物性分析与模拟计算</w:t>
            </w:r>
          </w:p>
          <w:p w:rsidR="009635E8" w:rsidRPr="00B912F0" w:rsidRDefault="009635E8" w:rsidP="009635E8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:rsidR="009635E8" w:rsidRPr="001B4FA7" w:rsidRDefault="009635E8" w:rsidP="009635E8">
            <w:pPr>
              <w:spacing w:line="300" w:lineRule="exact"/>
              <w:rPr>
                <w:rFonts w:eastAsia="宋体"/>
              </w:rPr>
            </w:pPr>
            <w:r w:rsidRPr="001B4FA7">
              <w:rPr>
                <w:rFonts w:eastAsia="宋体" w:hint="eastAsia"/>
              </w:rPr>
              <w:t>李小红</w:t>
            </w:r>
            <w:r>
              <w:rPr>
                <w:rFonts w:eastAsia="宋体" w:hint="eastAsia"/>
              </w:rPr>
              <w:t xml:space="preserve"> </w:t>
            </w:r>
            <w:proofErr w:type="gramStart"/>
            <w:r w:rsidRPr="001B4FA7">
              <w:rPr>
                <w:rFonts w:eastAsia="宋体" w:hint="eastAsia"/>
              </w:rPr>
              <w:t>琚</w:t>
            </w:r>
            <w:proofErr w:type="gramEnd"/>
            <w:r w:rsidRPr="001B4FA7">
              <w:rPr>
                <w:rFonts w:eastAsia="宋体" w:hint="eastAsia"/>
              </w:rPr>
              <w:t>伟</w:t>
            </w:r>
            <w:proofErr w:type="gramStart"/>
            <w:r w:rsidRPr="001B4FA7">
              <w:rPr>
                <w:rFonts w:eastAsia="宋体" w:hint="eastAsia"/>
              </w:rPr>
              <w:t>伟</w:t>
            </w:r>
            <w:proofErr w:type="gramEnd"/>
          </w:p>
          <w:p w:rsidR="009635E8" w:rsidRPr="001B4FA7" w:rsidRDefault="009635E8" w:rsidP="009635E8">
            <w:pPr>
              <w:spacing w:line="300" w:lineRule="exact"/>
              <w:rPr>
                <w:rFonts w:eastAsia="宋体"/>
              </w:rPr>
            </w:pPr>
            <w:proofErr w:type="gramStart"/>
            <w:r w:rsidRPr="001B4FA7">
              <w:rPr>
                <w:rFonts w:eastAsia="宋体" w:hint="eastAsia"/>
              </w:rPr>
              <w:t>雍</w:t>
            </w:r>
            <w:proofErr w:type="gramEnd"/>
            <w:r w:rsidRPr="001B4FA7">
              <w:rPr>
                <w:rFonts w:eastAsia="宋体" w:hint="eastAsia"/>
              </w:rPr>
              <w:t>永亮</w:t>
            </w:r>
            <w:r>
              <w:rPr>
                <w:rFonts w:eastAsia="宋体" w:hint="eastAsia"/>
              </w:rPr>
              <w:t xml:space="preserve"> </w:t>
            </w:r>
            <w:r w:rsidRPr="001B4FA7">
              <w:rPr>
                <w:rFonts w:eastAsia="宋体" w:hint="eastAsia"/>
              </w:rPr>
              <w:t>李同伟</w:t>
            </w:r>
            <w:r w:rsidRPr="00F209FA">
              <w:rPr>
                <w:rFonts w:eastAsia="宋体" w:hint="eastAsia"/>
              </w:rPr>
              <w:t>王</w:t>
            </w:r>
            <w:r>
              <w:rPr>
                <w:rFonts w:eastAsia="宋体" w:hint="eastAsia"/>
              </w:rPr>
              <w:t xml:space="preserve">  </w:t>
            </w:r>
            <w:r w:rsidRPr="00F209FA">
              <w:rPr>
                <w:rFonts w:eastAsia="宋体" w:hint="eastAsia"/>
              </w:rPr>
              <w:t>翚</w:t>
            </w:r>
          </w:p>
        </w:tc>
        <w:tc>
          <w:tcPr>
            <w:tcW w:w="542" w:type="dxa"/>
            <w:vMerge/>
          </w:tcPr>
          <w:p w:rsidR="009635E8" w:rsidRPr="001A6C2A" w:rsidRDefault="009635E8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9635E8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9635E8" w:rsidRPr="00B912F0" w:rsidTr="00463823">
        <w:trPr>
          <w:cantSplit/>
          <w:trHeight w:val="1820"/>
          <w:jc w:val="center"/>
        </w:trPr>
        <w:tc>
          <w:tcPr>
            <w:tcW w:w="1233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ind w:firstLineChars="8" w:firstLine="14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9635E8" w:rsidRDefault="009635E8" w:rsidP="009635E8">
            <w:pPr>
              <w:snapToGrid w:val="0"/>
              <w:spacing w:line="300" w:lineRule="exact"/>
              <w:rPr>
                <w:rFonts w:eastAsia="宋体"/>
              </w:rPr>
            </w:pPr>
            <w:r>
              <w:rPr>
                <w:rFonts w:eastAsia="宋体" w:hint="eastAsia"/>
              </w:rPr>
              <w:t xml:space="preserve">3. </w:t>
            </w:r>
            <w:r w:rsidRPr="002F3BF9">
              <w:rPr>
                <w:rFonts w:eastAsia="宋体"/>
              </w:rPr>
              <w:t>光电信息技术及</w:t>
            </w:r>
            <w:r w:rsidRPr="002F3BF9">
              <w:rPr>
                <w:rFonts w:eastAsia="宋体" w:hint="eastAsia"/>
              </w:rPr>
              <w:t>应用</w:t>
            </w:r>
          </w:p>
          <w:p w:rsidR="009635E8" w:rsidRPr="00B912F0" w:rsidRDefault="009635E8" w:rsidP="009635E8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:rsidR="009635E8" w:rsidRPr="001B4FA7" w:rsidRDefault="009635E8" w:rsidP="009635E8">
            <w:pPr>
              <w:spacing w:line="300" w:lineRule="exact"/>
              <w:rPr>
                <w:rFonts w:eastAsia="宋体"/>
              </w:rPr>
            </w:pPr>
            <w:r w:rsidRPr="001B4FA7">
              <w:rPr>
                <w:rFonts w:eastAsia="宋体" w:hint="eastAsia"/>
              </w:rPr>
              <w:t>李新忠</w:t>
            </w:r>
            <w:r>
              <w:rPr>
                <w:rFonts w:eastAsia="宋体" w:hint="eastAsia"/>
              </w:rPr>
              <w:t xml:space="preserve"> </w:t>
            </w:r>
            <w:r w:rsidRPr="001B4FA7">
              <w:rPr>
                <w:rFonts w:eastAsia="宋体" w:hint="eastAsia"/>
              </w:rPr>
              <w:t>王</w:t>
            </w:r>
            <w:r>
              <w:rPr>
                <w:rFonts w:eastAsia="宋体" w:hint="eastAsia"/>
              </w:rPr>
              <w:t xml:space="preserve">  </w:t>
            </w:r>
            <w:r w:rsidRPr="001B4FA7">
              <w:rPr>
                <w:rFonts w:eastAsia="宋体" w:hint="eastAsia"/>
              </w:rPr>
              <w:t>辉</w:t>
            </w:r>
          </w:p>
          <w:p w:rsidR="009635E8" w:rsidRPr="001B4FA7" w:rsidRDefault="009635E8" w:rsidP="009635E8">
            <w:pPr>
              <w:spacing w:line="300" w:lineRule="exact"/>
              <w:rPr>
                <w:rFonts w:eastAsia="宋体"/>
              </w:rPr>
            </w:pPr>
            <w:proofErr w:type="gramStart"/>
            <w:r w:rsidRPr="001B4FA7">
              <w:rPr>
                <w:rFonts w:eastAsia="宋体" w:hint="eastAsia"/>
              </w:rPr>
              <w:t>闫</w:t>
            </w:r>
            <w:proofErr w:type="gramEnd"/>
            <w:r w:rsidRPr="001B4FA7">
              <w:rPr>
                <w:rFonts w:eastAsia="宋体" w:hint="eastAsia"/>
              </w:rPr>
              <w:t>海涛</w:t>
            </w:r>
          </w:p>
        </w:tc>
        <w:tc>
          <w:tcPr>
            <w:tcW w:w="542" w:type="dxa"/>
            <w:vMerge/>
          </w:tcPr>
          <w:p w:rsidR="009635E8" w:rsidRPr="001A6C2A" w:rsidRDefault="009635E8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9635E8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9635E8" w:rsidRPr="00B912F0" w:rsidTr="00463823">
        <w:trPr>
          <w:cantSplit/>
          <w:trHeight w:val="1820"/>
          <w:jc w:val="center"/>
        </w:trPr>
        <w:tc>
          <w:tcPr>
            <w:tcW w:w="1233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ind w:firstLineChars="8" w:firstLine="14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9635E8" w:rsidRPr="00B912F0" w:rsidRDefault="009635E8" w:rsidP="009635E8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eastAsia="宋体" w:hint="eastAsia"/>
              </w:rPr>
              <w:t xml:space="preserve">4. </w:t>
            </w:r>
            <w:r w:rsidRPr="002F3BF9">
              <w:rPr>
                <w:rFonts w:eastAsia="宋体"/>
              </w:rPr>
              <w:t>多尺度大分子分子动力学模拟</w:t>
            </w:r>
          </w:p>
        </w:tc>
        <w:tc>
          <w:tcPr>
            <w:tcW w:w="1417" w:type="dxa"/>
          </w:tcPr>
          <w:p w:rsidR="009635E8" w:rsidRPr="001B4FA7" w:rsidRDefault="009635E8" w:rsidP="009635E8">
            <w:pPr>
              <w:spacing w:line="300" w:lineRule="exact"/>
              <w:rPr>
                <w:rFonts w:eastAsia="宋体"/>
              </w:rPr>
            </w:pPr>
            <w:r w:rsidRPr="001B4FA7">
              <w:rPr>
                <w:rFonts w:eastAsia="宋体" w:hint="eastAsia"/>
              </w:rPr>
              <w:t>张大为</w:t>
            </w:r>
            <w:r>
              <w:rPr>
                <w:rFonts w:eastAsia="宋体" w:hint="eastAsia"/>
              </w:rPr>
              <w:t xml:space="preserve"> </w:t>
            </w:r>
            <w:proofErr w:type="gramStart"/>
            <w:r w:rsidRPr="001B4FA7">
              <w:rPr>
                <w:rFonts w:eastAsia="宋体" w:hint="eastAsia"/>
              </w:rPr>
              <w:t>刘汇慧</w:t>
            </w:r>
            <w:proofErr w:type="gramEnd"/>
          </w:p>
        </w:tc>
        <w:tc>
          <w:tcPr>
            <w:tcW w:w="542" w:type="dxa"/>
            <w:vMerge/>
          </w:tcPr>
          <w:p w:rsidR="009635E8" w:rsidRPr="001A6C2A" w:rsidRDefault="009635E8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ind w:firstLineChars="50" w:firstLine="90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9635E8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9635E8" w:rsidRPr="00B912F0" w:rsidTr="00463823">
        <w:trPr>
          <w:cantSplit/>
          <w:trHeight w:val="935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9635E8" w:rsidRDefault="009635E8" w:rsidP="009635E8">
            <w:pPr>
              <w:widowControl/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lastRenderedPageBreak/>
              <w:t>院（系）代码及名称：</w:t>
            </w:r>
            <w:bookmarkStart w:id="46" w:name="_Toc494093094"/>
          </w:p>
          <w:p w:rsidR="009635E8" w:rsidRPr="007F281C" w:rsidRDefault="009635E8" w:rsidP="009635E8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7F281C">
              <w:rPr>
                <w:rFonts w:eastAsia="宋体"/>
              </w:rPr>
              <w:t>010</w:t>
            </w:r>
            <w:r w:rsidRPr="007F281C">
              <w:rPr>
                <w:rFonts w:eastAsia="宋体"/>
              </w:rPr>
              <w:t>人文学院</w:t>
            </w:r>
            <w:bookmarkEnd w:id="46"/>
          </w:p>
          <w:p w:rsidR="009635E8" w:rsidRPr="00C47E7F" w:rsidRDefault="009635E8" w:rsidP="009635E8">
            <w:pPr>
              <w:spacing w:line="300" w:lineRule="exact"/>
              <w:jc w:val="left"/>
              <w:rPr>
                <w:rFonts w:eastAsia="宋体" w:cs="Arial"/>
                <w:szCs w:val="18"/>
              </w:rPr>
            </w:pPr>
            <w:r w:rsidRPr="00C47E7F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9635E8" w:rsidRPr="007F281C" w:rsidRDefault="009635E8" w:rsidP="009635E8">
            <w:pPr>
              <w:spacing w:line="300" w:lineRule="exact"/>
              <w:jc w:val="left"/>
              <w:rPr>
                <w:rFonts w:eastAsia="宋体"/>
              </w:rPr>
            </w:pPr>
            <w:bookmarkStart w:id="47" w:name="_Toc494093095"/>
            <w:r w:rsidRPr="007F281C">
              <w:rPr>
                <w:rFonts w:eastAsia="宋体"/>
              </w:rPr>
              <w:t>中国史（</w:t>
            </w:r>
            <w:r w:rsidRPr="007F281C">
              <w:rPr>
                <w:rFonts w:eastAsia="宋体"/>
              </w:rPr>
              <w:t>060200</w:t>
            </w:r>
            <w:r w:rsidRPr="007F281C">
              <w:rPr>
                <w:rFonts w:eastAsia="宋体"/>
              </w:rPr>
              <w:t>）</w:t>
            </w:r>
            <w:bookmarkEnd w:id="47"/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9635E8" w:rsidRPr="0000028E" w:rsidRDefault="009635E8" w:rsidP="009635E8">
            <w:pPr>
              <w:snapToGrid w:val="0"/>
              <w:spacing w:line="300" w:lineRule="exact"/>
              <w:rPr>
                <w:rFonts w:eastAsia="宋体"/>
              </w:rPr>
            </w:pPr>
            <w:r w:rsidRPr="0000028E">
              <w:rPr>
                <w:rFonts w:eastAsia="宋体" w:hint="eastAsia"/>
              </w:rPr>
              <w:t xml:space="preserve">1. </w:t>
            </w:r>
            <w:r w:rsidRPr="0000028E">
              <w:rPr>
                <w:rFonts w:eastAsia="宋体"/>
              </w:rPr>
              <w:t>中国古代史</w:t>
            </w:r>
          </w:p>
          <w:p w:rsidR="009635E8" w:rsidRPr="00B912F0" w:rsidRDefault="009635E8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9635E8" w:rsidRPr="001B4FA7" w:rsidRDefault="009635E8" w:rsidP="009635E8">
            <w:pPr>
              <w:spacing w:line="300" w:lineRule="exact"/>
              <w:rPr>
                <w:rFonts w:eastAsia="宋体"/>
                <w:szCs w:val="21"/>
              </w:rPr>
            </w:pPr>
            <w:r w:rsidRPr="001B4FA7">
              <w:rPr>
                <w:rFonts w:eastAsia="宋体" w:hint="eastAsia"/>
                <w:szCs w:val="21"/>
              </w:rPr>
              <w:t>刘继刚</w:t>
            </w:r>
            <w:r w:rsidR="00FB097F">
              <w:rPr>
                <w:rFonts w:eastAsia="宋体" w:hint="eastAsia"/>
                <w:szCs w:val="21"/>
              </w:rPr>
              <w:t xml:space="preserve"> </w:t>
            </w:r>
            <w:r w:rsidRPr="001B4FA7">
              <w:rPr>
                <w:rFonts w:eastAsia="宋体" w:hint="eastAsia"/>
                <w:szCs w:val="21"/>
              </w:rPr>
              <w:t>王东洋</w:t>
            </w:r>
          </w:p>
        </w:tc>
        <w:tc>
          <w:tcPr>
            <w:tcW w:w="542" w:type="dxa"/>
            <w:vMerge w:val="restart"/>
          </w:tcPr>
          <w:p w:rsidR="009635E8" w:rsidRPr="001A6C2A" w:rsidRDefault="00C029FC" w:rsidP="009635E8">
            <w:pPr>
              <w:spacing w:line="300" w:lineRule="exact"/>
              <w:ind w:firstLineChars="50" w:firstLine="120"/>
              <w:rPr>
                <w:rFonts w:ascii="楷体" w:eastAsia="楷体" w:hAnsi="楷体"/>
                <w:szCs w:val="21"/>
              </w:rPr>
            </w:pPr>
            <w:r>
              <w:rPr>
                <w:rFonts w:eastAsia="宋体"/>
                <w:b/>
                <w:sz w:val="24"/>
              </w:rPr>
              <w:t>7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674</w:t>
            </w:r>
            <w:r w:rsidRPr="00B912F0">
              <w:rPr>
                <w:rFonts w:eastAsia="宋体"/>
                <w:szCs w:val="21"/>
              </w:rPr>
              <w:t>中国史专业基础</w:t>
            </w:r>
          </w:p>
        </w:tc>
        <w:tc>
          <w:tcPr>
            <w:tcW w:w="1378" w:type="dxa"/>
            <w:vMerge w:val="restart"/>
          </w:tcPr>
          <w:p w:rsidR="009635E8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9635E8" w:rsidRPr="00B912F0" w:rsidRDefault="00C029FC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C029FC">
              <w:rPr>
                <w:rFonts w:eastAsia="宋体" w:hint="eastAsia"/>
                <w:b/>
                <w:szCs w:val="21"/>
              </w:rPr>
              <w:t>崔老师：</w:t>
            </w:r>
            <w:r w:rsidR="0097484A" w:rsidRPr="0097484A">
              <w:rPr>
                <w:rFonts w:eastAsia="宋体" w:hint="eastAsia"/>
                <w:b/>
                <w:szCs w:val="21"/>
              </w:rPr>
              <w:t>0379-65626286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中国历史文选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/>
                <w:szCs w:val="21"/>
              </w:rPr>
              <w:t>中国通史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/>
                <w:szCs w:val="21"/>
              </w:rPr>
              <w:t>中国史学史</w:t>
            </w:r>
          </w:p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9635E8" w:rsidRPr="00B912F0" w:rsidTr="00463823">
        <w:trPr>
          <w:cantSplit/>
          <w:trHeight w:val="565"/>
          <w:jc w:val="center"/>
        </w:trPr>
        <w:tc>
          <w:tcPr>
            <w:tcW w:w="1233" w:type="dxa"/>
            <w:vMerge/>
            <w:shd w:val="clear" w:color="auto" w:fill="auto"/>
          </w:tcPr>
          <w:p w:rsidR="009635E8" w:rsidRPr="00B912F0" w:rsidRDefault="009635E8" w:rsidP="009635E8">
            <w:pPr>
              <w:widowControl/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9635E8" w:rsidRPr="0000028E" w:rsidRDefault="009635E8" w:rsidP="009635E8">
            <w:pPr>
              <w:snapToGrid w:val="0"/>
              <w:spacing w:line="300" w:lineRule="exact"/>
              <w:rPr>
                <w:rFonts w:eastAsia="宋体"/>
              </w:rPr>
            </w:pPr>
            <w:r>
              <w:rPr>
                <w:rFonts w:eastAsia="宋体" w:hint="eastAsia"/>
              </w:rPr>
              <w:t>2.</w:t>
            </w:r>
            <w:r w:rsidRPr="0000028E">
              <w:rPr>
                <w:rFonts w:eastAsia="宋体"/>
              </w:rPr>
              <w:t>专门史</w:t>
            </w:r>
          </w:p>
          <w:p w:rsidR="009635E8" w:rsidRPr="00B912F0" w:rsidRDefault="009635E8" w:rsidP="009635E8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9635E8" w:rsidRPr="001B4FA7" w:rsidRDefault="009635E8" w:rsidP="009635E8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1B4FA7">
              <w:rPr>
                <w:rFonts w:eastAsia="宋体" w:hint="eastAsia"/>
                <w:szCs w:val="21"/>
              </w:rPr>
              <w:t>许智银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1B4FA7">
              <w:rPr>
                <w:rFonts w:eastAsia="宋体" w:hint="eastAsia"/>
                <w:szCs w:val="21"/>
              </w:rPr>
              <w:t>王云红</w:t>
            </w:r>
          </w:p>
          <w:p w:rsidR="009635E8" w:rsidRPr="001B4FA7" w:rsidRDefault="009635E8" w:rsidP="009635E8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542" w:type="dxa"/>
            <w:vMerge/>
          </w:tcPr>
          <w:p w:rsidR="009635E8" w:rsidRPr="001A6C2A" w:rsidRDefault="009635E8" w:rsidP="009635E8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9635E8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635E8" w:rsidRPr="00B912F0" w:rsidRDefault="009635E8" w:rsidP="009635E8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565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widowControl/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</w:rPr>
              <w:t>3</w:t>
            </w:r>
            <w:r w:rsidRPr="0000028E">
              <w:rPr>
                <w:rFonts w:eastAsia="宋体"/>
              </w:rPr>
              <w:t>历史文献学</w:t>
            </w:r>
          </w:p>
        </w:tc>
        <w:tc>
          <w:tcPr>
            <w:tcW w:w="1417" w:type="dxa"/>
          </w:tcPr>
          <w:p w:rsidR="00C029FC" w:rsidRPr="001B4FA7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1B4FA7">
              <w:rPr>
                <w:rFonts w:eastAsia="宋体" w:hint="eastAsia"/>
                <w:szCs w:val="21"/>
              </w:rPr>
              <w:t>韩宏韬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029FC">
              <w:rPr>
                <w:rFonts w:eastAsia="宋体" w:hint="eastAsia"/>
                <w:szCs w:val="21"/>
              </w:rPr>
              <w:t>彭小琴</w:t>
            </w:r>
          </w:p>
        </w:tc>
        <w:tc>
          <w:tcPr>
            <w:tcW w:w="542" w:type="dxa"/>
            <w:vMerge/>
          </w:tcPr>
          <w:p w:rsidR="00C029FC" w:rsidRPr="001A6C2A" w:rsidRDefault="00C029FC" w:rsidP="00C029FC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565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widowControl/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C029FC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4.</w:t>
            </w:r>
            <w:r w:rsidRPr="00C029FC">
              <w:rPr>
                <w:rFonts w:eastAsia="宋体" w:hint="eastAsia"/>
                <w:szCs w:val="21"/>
              </w:rPr>
              <w:t>中国近现代史</w:t>
            </w:r>
          </w:p>
        </w:tc>
        <w:tc>
          <w:tcPr>
            <w:tcW w:w="1417" w:type="dxa"/>
          </w:tcPr>
          <w:p w:rsidR="00C029FC" w:rsidRPr="00C029FC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C029FC">
              <w:rPr>
                <w:rFonts w:eastAsia="宋体"/>
                <w:szCs w:val="21"/>
              </w:rPr>
              <w:t>王云红</w:t>
            </w:r>
            <w:r w:rsidRPr="00C029FC">
              <w:rPr>
                <w:rFonts w:eastAsia="宋体" w:hint="eastAsia"/>
                <w:szCs w:val="21"/>
              </w:rPr>
              <w:t>、</w:t>
            </w:r>
            <w:r w:rsidRPr="00C029FC">
              <w:rPr>
                <w:rFonts w:eastAsia="宋体"/>
                <w:szCs w:val="21"/>
              </w:rPr>
              <w:t>裴艳艳</w:t>
            </w:r>
          </w:p>
        </w:tc>
        <w:tc>
          <w:tcPr>
            <w:tcW w:w="542" w:type="dxa"/>
            <w:vMerge/>
          </w:tcPr>
          <w:p w:rsidR="00C029FC" w:rsidRPr="001A6C2A" w:rsidRDefault="00C029FC" w:rsidP="00C029FC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648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widowControl/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C029FC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5.</w:t>
            </w:r>
            <w:r w:rsidRPr="00C029FC">
              <w:rPr>
                <w:rFonts w:eastAsia="宋体" w:hint="eastAsia"/>
                <w:szCs w:val="21"/>
              </w:rPr>
              <w:t>史学理论及史学史</w:t>
            </w:r>
          </w:p>
        </w:tc>
        <w:tc>
          <w:tcPr>
            <w:tcW w:w="1417" w:type="dxa"/>
          </w:tcPr>
          <w:p w:rsidR="00C029FC" w:rsidRPr="00C029FC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C029FC">
              <w:rPr>
                <w:rFonts w:eastAsia="宋体"/>
                <w:szCs w:val="21"/>
              </w:rPr>
              <w:t>韩宏韬</w:t>
            </w:r>
          </w:p>
        </w:tc>
        <w:tc>
          <w:tcPr>
            <w:tcW w:w="542" w:type="dxa"/>
            <w:vMerge/>
          </w:tcPr>
          <w:p w:rsidR="00C029FC" w:rsidRPr="001A6C2A" w:rsidRDefault="00C029FC" w:rsidP="00C029FC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916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C029FC" w:rsidRPr="00B912F0" w:rsidRDefault="00C029FC" w:rsidP="00C029FC">
            <w:pPr>
              <w:pStyle w:val="33"/>
              <w:spacing w:line="400" w:lineRule="exact"/>
              <w:ind w:firstLineChars="8" w:firstLine="14"/>
              <w:rPr>
                <w:szCs w:val="21"/>
              </w:rPr>
            </w:pPr>
            <w:bookmarkStart w:id="48" w:name="_Toc494093096"/>
            <w:r w:rsidRPr="00B912F0">
              <w:rPr>
                <w:rFonts w:hint="eastAsia"/>
              </w:rPr>
              <w:t>011</w:t>
            </w:r>
            <w:r w:rsidRPr="00B912F0">
              <w:rPr>
                <w:rFonts w:hint="eastAsia"/>
              </w:rPr>
              <w:t>马克思主义学院</w:t>
            </w:r>
            <w:bookmarkEnd w:id="48"/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Cs/>
                <w:szCs w:val="21"/>
              </w:rPr>
            </w:pPr>
            <w:bookmarkStart w:id="49" w:name="_Toc494093097"/>
            <w:r w:rsidRPr="00B912F0">
              <w:rPr>
                <w:rStyle w:val="4Char"/>
                <w:rFonts w:hint="eastAsia"/>
                <w:b w:val="0"/>
                <w:color w:val="auto"/>
              </w:rPr>
              <w:t>马克思主义理论（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030500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49"/>
          </w:p>
          <w:p w:rsidR="00C029FC" w:rsidRPr="00B912F0" w:rsidRDefault="00C029FC" w:rsidP="00C029FC">
            <w:pPr>
              <w:spacing w:line="300" w:lineRule="exact"/>
              <w:ind w:leftChars="-30" w:hangingChars="30" w:hanging="54"/>
              <w:jc w:val="left"/>
              <w:rPr>
                <w:rFonts w:eastAsia="宋体"/>
                <w:szCs w:val="21"/>
              </w:rPr>
            </w:pPr>
          </w:p>
          <w:p w:rsidR="00C029FC" w:rsidRPr="00B912F0" w:rsidRDefault="00C029FC" w:rsidP="00C029FC">
            <w:pPr>
              <w:spacing w:line="300" w:lineRule="exact"/>
              <w:ind w:firstLine="15"/>
              <w:jc w:val="left"/>
              <w:rPr>
                <w:rFonts w:eastAsia="宋体"/>
                <w:szCs w:val="21"/>
              </w:rPr>
            </w:pPr>
          </w:p>
          <w:p w:rsidR="00C029FC" w:rsidRPr="00B912F0" w:rsidRDefault="00C029FC" w:rsidP="00C029FC">
            <w:pPr>
              <w:spacing w:line="300" w:lineRule="exact"/>
              <w:ind w:firstLine="15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1. </w:t>
            </w:r>
            <w:r w:rsidRPr="00B912F0">
              <w:rPr>
                <w:rFonts w:eastAsia="宋体" w:hint="eastAsia"/>
                <w:szCs w:val="21"/>
              </w:rPr>
              <w:t>马克思主义基本原理</w:t>
            </w:r>
          </w:p>
        </w:tc>
        <w:tc>
          <w:tcPr>
            <w:tcW w:w="1417" w:type="dxa"/>
          </w:tcPr>
          <w:p w:rsidR="00C029FC" w:rsidRDefault="00C029FC" w:rsidP="00C029FC">
            <w:pPr>
              <w:spacing w:line="280" w:lineRule="exact"/>
              <w:rPr>
                <w:rFonts w:eastAsia="宋体"/>
                <w:szCs w:val="21"/>
              </w:rPr>
            </w:pPr>
            <w:r w:rsidRPr="00CB5809">
              <w:rPr>
                <w:rFonts w:eastAsia="宋体" w:hint="eastAsia"/>
                <w:szCs w:val="21"/>
              </w:rPr>
              <w:t>彭富明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="00A61DD4" w:rsidRPr="00F4498B">
              <w:rPr>
                <w:rFonts w:eastAsia="宋体" w:hint="eastAsia"/>
                <w:szCs w:val="21"/>
              </w:rPr>
              <w:t>魏</w:t>
            </w:r>
            <w:proofErr w:type="gramStart"/>
            <w:r w:rsidR="00A61DD4" w:rsidRPr="00F4498B">
              <w:rPr>
                <w:rFonts w:eastAsia="宋体" w:hint="eastAsia"/>
                <w:szCs w:val="21"/>
              </w:rPr>
              <w:t>世</w:t>
            </w:r>
            <w:proofErr w:type="gramEnd"/>
            <w:r w:rsidR="00A61DD4" w:rsidRPr="00F4498B">
              <w:rPr>
                <w:rFonts w:eastAsia="宋体" w:hint="eastAsia"/>
                <w:szCs w:val="21"/>
              </w:rPr>
              <w:t>梅</w:t>
            </w:r>
          </w:p>
          <w:p w:rsidR="00C029FC" w:rsidRPr="00CB5809" w:rsidRDefault="00A61DD4" w:rsidP="00C029FC">
            <w:pPr>
              <w:spacing w:line="280" w:lineRule="exact"/>
              <w:rPr>
                <w:rFonts w:eastAsia="宋体"/>
                <w:szCs w:val="21"/>
              </w:rPr>
            </w:pPr>
            <w:r w:rsidRPr="00A61DD4">
              <w:rPr>
                <w:rFonts w:eastAsia="宋体" w:hint="eastAsia"/>
                <w:szCs w:val="21"/>
              </w:rPr>
              <w:t>孙舒景</w:t>
            </w:r>
          </w:p>
        </w:tc>
        <w:tc>
          <w:tcPr>
            <w:tcW w:w="542" w:type="dxa"/>
            <w:vMerge w:val="restart"/>
          </w:tcPr>
          <w:p w:rsidR="00C029FC" w:rsidRPr="001A6C2A" w:rsidRDefault="00C029FC" w:rsidP="00C029FC">
            <w:pPr>
              <w:spacing w:line="300" w:lineRule="exact"/>
              <w:rPr>
                <w:rFonts w:ascii="楷体" w:eastAsia="楷体" w:hAnsi="楷体"/>
                <w:szCs w:val="21"/>
              </w:rPr>
            </w:pPr>
            <w:r>
              <w:rPr>
                <w:rFonts w:eastAsia="宋体" w:hint="eastAsia"/>
                <w:b/>
                <w:sz w:val="24"/>
              </w:rPr>
              <w:t>2</w:t>
            </w:r>
            <w:r>
              <w:rPr>
                <w:rFonts w:eastAsia="宋体"/>
                <w:b/>
                <w:sz w:val="24"/>
              </w:rPr>
              <w:t>8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691</w:t>
            </w:r>
            <w:r w:rsidRPr="002A19F3">
              <w:rPr>
                <w:rFonts w:eastAsia="宋体" w:hint="eastAsia"/>
                <w:szCs w:val="21"/>
              </w:rPr>
              <w:t>马克思主义基本原理概论</w:t>
            </w:r>
          </w:p>
          <w:p w:rsidR="00C029FC" w:rsidRPr="002A19F3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2A19F3">
              <w:rPr>
                <w:rFonts w:eastAsia="宋体" w:hint="eastAsia"/>
                <w:b/>
                <w:szCs w:val="21"/>
              </w:rPr>
              <w:t>第四单元：</w:t>
            </w:r>
          </w:p>
          <w:p w:rsidR="00C029FC" w:rsidRPr="002A19F3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A19F3">
              <w:rPr>
                <w:rFonts w:eastAsia="宋体" w:hint="eastAsia"/>
                <w:szCs w:val="21"/>
              </w:rPr>
              <w:t xml:space="preserve">946 </w:t>
            </w:r>
            <w:r w:rsidRPr="002A19F3">
              <w:rPr>
                <w:rFonts w:eastAsia="宋体" w:hint="eastAsia"/>
                <w:szCs w:val="21"/>
              </w:rPr>
              <w:t>毛泽东思想和中国特色社会主义理论体系概论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 w:val="restart"/>
          </w:tcPr>
          <w:p w:rsidR="00C029FC" w:rsidRPr="00B912F0" w:rsidRDefault="0097484A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97484A">
              <w:rPr>
                <w:rFonts w:eastAsia="宋体" w:hint="eastAsia"/>
                <w:b/>
                <w:szCs w:val="21"/>
              </w:rPr>
              <w:t>苗老师</w:t>
            </w:r>
            <w:r w:rsidRPr="0097484A">
              <w:rPr>
                <w:rFonts w:eastAsia="宋体" w:hint="eastAsia"/>
                <w:b/>
                <w:szCs w:val="21"/>
              </w:rPr>
              <w:t>0379-65627276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中国近现代史纲要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①思想道德修养与法律基础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②科学社会主义理论与实践</w:t>
            </w:r>
          </w:p>
        </w:tc>
      </w:tr>
      <w:tr w:rsidR="00C029FC" w:rsidRPr="00B912F0" w:rsidTr="00463823">
        <w:trPr>
          <w:cantSplit/>
          <w:trHeight w:val="702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2. </w:t>
            </w:r>
            <w:r w:rsidRPr="00B912F0">
              <w:rPr>
                <w:rFonts w:eastAsia="宋体" w:hint="eastAsia"/>
                <w:szCs w:val="21"/>
              </w:rPr>
              <w:t>马克思主义发展史</w:t>
            </w:r>
          </w:p>
        </w:tc>
        <w:tc>
          <w:tcPr>
            <w:tcW w:w="1417" w:type="dxa"/>
          </w:tcPr>
          <w:p w:rsidR="00C029FC" w:rsidRDefault="00C029FC" w:rsidP="00C029FC">
            <w:pPr>
              <w:spacing w:line="280" w:lineRule="exact"/>
              <w:rPr>
                <w:rFonts w:eastAsia="宋体"/>
                <w:szCs w:val="21"/>
              </w:rPr>
            </w:pPr>
            <w:proofErr w:type="gramStart"/>
            <w:r w:rsidRPr="00CB5809">
              <w:rPr>
                <w:rFonts w:eastAsia="宋体" w:hint="eastAsia"/>
                <w:szCs w:val="21"/>
              </w:rPr>
              <w:t>苗贵山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CB5809">
              <w:rPr>
                <w:rFonts w:eastAsia="宋体" w:hint="eastAsia"/>
                <w:szCs w:val="21"/>
              </w:rPr>
              <w:t>李清聚</w:t>
            </w:r>
          </w:p>
          <w:p w:rsidR="00A61DD4" w:rsidRPr="00CB5809" w:rsidRDefault="00A61DD4" w:rsidP="00C029FC">
            <w:pPr>
              <w:spacing w:line="280" w:lineRule="exact"/>
              <w:rPr>
                <w:rFonts w:eastAsia="宋体"/>
                <w:szCs w:val="21"/>
              </w:rPr>
            </w:pPr>
            <w:r w:rsidRPr="00CB5809">
              <w:rPr>
                <w:rFonts w:eastAsia="宋体" w:hint="eastAsia"/>
                <w:szCs w:val="21"/>
              </w:rPr>
              <w:t>范迎春</w:t>
            </w:r>
          </w:p>
        </w:tc>
        <w:tc>
          <w:tcPr>
            <w:tcW w:w="542" w:type="dxa"/>
            <w:vMerge/>
          </w:tcPr>
          <w:p w:rsidR="00C029FC" w:rsidRPr="001A6C2A" w:rsidRDefault="00C029FC" w:rsidP="00C029FC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914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C029FC" w:rsidP="00C029FC">
            <w:pPr>
              <w:spacing w:line="300" w:lineRule="exact"/>
              <w:ind w:firstLine="15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3. </w:t>
            </w:r>
            <w:r w:rsidRPr="00B912F0">
              <w:rPr>
                <w:rFonts w:eastAsia="宋体" w:hint="eastAsia"/>
                <w:szCs w:val="21"/>
              </w:rPr>
              <w:t>马克思主义中国化研究</w:t>
            </w:r>
            <w:r w:rsidRPr="00F4498B">
              <w:rPr>
                <w:rFonts w:eastAsia="宋体" w:hint="eastAsia"/>
                <w:szCs w:val="21"/>
              </w:rPr>
              <w:t>（</w:t>
            </w:r>
            <w:proofErr w:type="gramStart"/>
            <w:r w:rsidRPr="00F4498B">
              <w:rPr>
                <w:rFonts w:eastAsia="宋体" w:hint="eastAsia"/>
                <w:szCs w:val="21"/>
              </w:rPr>
              <w:t>含党的</w:t>
            </w:r>
            <w:proofErr w:type="gramEnd"/>
            <w:r w:rsidRPr="00F4498B">
              <w:rPr>
                <w:rFonts w:eastAsia="宋体" w:hint="eastAsia"/>
                <w:szCs w:val="21"/>
              </w:rPr>
              <w:t>建设）</w:t>
            </w:r>
          </w:p>
        </w:tc>
        <w:tc>
          <w:tcPr>
            <w:tcW w:w="1417" w:type="dxa"/>
          </w:tcPr>
          <w:p w:rsidR="00C029FC" w:rsidRDefault="00C029FC" w:rsidP="00C029FC">
            <w:pPr>
              <w:spacing w:line="280" w:lineRule="exact"/>
              <w:rPr>
                <w:rFonts w:eastAsia="宋体"/>
                <w:szCs w:val="21"/>
              </w:rPr>
            </w:pPr>
            <w:r w:rsidRPr="00CB5809">
              <w:rPr>
                <w:rFonts w:eastAsia="宋体" w:hint="eastAsia"/>
                <w:szCs w:val="21"/>
              </w:rPr>
              <w:t>刘振江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B5809">
              <w:rPr>
                <w:rFonts w:eastAsia="宋体" w:hint="eastAsia"/>
                <w:szCs w:val="21"/>
              </w:rPr>
              <w:t>纪中强</w:t>
            </w:r>
          </w:p>
          <w:p w:rsidR="00C029FC" w:rsidRPr="00CB5809" w:rsidRDefault="00C029FC" w:rsidP="00C029FC">
            <w:pPr>
              <w:spacing w:line="280" w:lineRule="exact"/>
              <w:rPr>
                <w:rFonts w:eastAsia="宋体"/>
                <w:szCs w:val="21"/>
              </w:rPr>
            </w:pPr>
            <w:r w:rsidRPr="00F4498B">
              <w:rPr>
                <w:rFonts w:eastAsia="宋体" w:hint="eastAsia"/>
                <w:szCs w:val="21"/>
              </w:rPr>
              <w:t>杜玉珍</w:t>
            </w:r>
          </w:p>
        </w:tc>
        <w:tc>
          <w:tcPr>
            <w:tcW w:w="542" w:type="dxa"/>
            <w:vMerge/>
          </w:tcPr>
          <w:p w:rsidR="00C029FC" w:rsidRPr="001A6C2A" w:rsidRDefault="00C029FC" w:rsidP="00C029FC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900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A10EE3" w:rsidP="00C029FC">
            <w:pPr>
              <w:spacing w:line="300" w:lineRule="exact"/>
              <w:ind w:firstLine="15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szCs w:val="21"/>
              </w:rPr>
              <w:t>5</w:t>
            </w:r>
            <w:r w:rsidR="00C029FC" w:rsidRPr="00B912F0">
              <w:rPr>
                <w:rFonts w:eastAsia="宋体" w:hint="eastAsia"/>
                <w:szCs w:val="21"/>
              </w:rPr>
              <w:t xml:space="preserve">. </w:t>
            </w:r>
            <w:r w:rsidR="00C029FC" w:rsidRPr="00B912F0">
              <w:rPr>
                <w:rFonts w:eastAsia="宋体" w:hint="eastAsia"/>
                <w:szCs w:val="21"/>
              </w:rPr>
              <w:t>思想政治教育</w:t>
            </w:r>
          </w:p>
        </w:tc>
        <w:tc>
          <w:tcPr>
            <w:tcW w:w="1417" w:type="dxa"/>
          </w:tcPr>
          <w:p w:rsidR="00C029FC" w:rsidRPr="00CB5809" w:rsidRDefault="00C029FC" w:rsidP="00C029FC">
            <w:pPr>
              <w:spacing w:line="280" w:lineRule="exact"/>
              <w:rPr>
                <w:rFonts w:eastAsia="宋体"/>
                <w:szCs w:val="21"/>
              </w:rPr>
            </w:pPr>
            <w:r w:rsidRPr="00CB5809">
              <w:rPr>
                <w:rFonts w:eastAsia="宋体" w:hint="eastAsia"/>
                <w:szCs w:val="21"/>
              </w:rPr>
              <w:t>宋清华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B5809">
              <w:rPr>
                <w:rFonts w:eastAsia="宋体" w:hint="eastAsia"/>
                <w:szCs w:val="21"/>
              </w:rPr>
              <w:t>韩洪涛</w:t>
            </w:r>
          </w:p>
          <w:p w:rsidR="00C029FC" w:rsidRPr="00CB5809" w:rsidRDefault="00C029FC" w:rsidP="00C029FC">
            <w:pPr>
              <w:spacing w:line="280" w:lineRule="exact"/>
              <w:rPr>
                <w:rFonts w:eastAsia="宋体"/>
                <w:szCs w:val="21"/>
              </w:rPr>
            </w:pPr>
            <w:r w:rsidRPr="00CB5809">
              <w:rPr>
                <w:rFonts w:eastAsia="宋体" w:hint="eastAsia"/>
                <w:szCs w:val="21"/>
              </w:rPr>
              <w:t>刘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CB5809">
              <w:rPr>
                <w:rFonts w:eastAsia="宋体" w:hint="eastAsia"/>
                <w:szCs w:val="21"/>
              </w:rPr>
              <w:t>宁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B5809">
              <w:rPr>
                <w:rFonts w:eastAsia="宋体" w:hint="eastAsia"/>
                <w:szCs w:val="21"/>
              </w:rPr>
              <w:t>梁爱强</w:t>
            </w:r>
          </w:p>
        </w:tc>
        <w:tc>
          <w:tcPr>
            <w:tcW w:w="542" w:type="dxa"/>
            <w:vMerge/>
          </w:tcPr>
          <w:p w:rsidR="00C029FC" w:rsidRPr="001A6C2A" w:rsidRDefault="00C029FC" w:rsidP="00C029FC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988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A10EE3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szCs w:val="21"/>
              </w:rPr>
              <w:t>6</w:t>
            </w:r>
            <w:r w:rsidR="00C029FC" w:rsidRPr="00B912F0">
              <w:rPr>
                <w:rFonts w:eastAsia="宋体" w:hint="eastAsia"/>
                <w:szCs w:val="21"/>
              </w:rPr>
              <w:t xml:space="preserve">. </w:t>
            </w:r>
            <w:r w:rsidR="00C029FC" w:rsidRPr="00B912F0">
              <w:rPr>
                <w:rFonts w:eastAsia="宋体" w:hint="eastAsia"/>
                <w:szCs w:val="21"/>
              </w:rPr>
              <w:t>中国近现代史基本问题研究</w:t>
            </w:r>
          </w:p>
        </w:tc>
        <w:tc>
          <w:tcPr>
            <w:tcW w:w="1417" w:type="dxa"/>
          </w:tcPr>
          <w:p w:rsidR="00C029FC" w:rsidRPr="00CB5809" w:rsidRDefault="00C029FC" w:rsidP="00A61DD4">
            <w:pPr>
              <w:spacing w:line="280" w:lineRule="exact"/>
              <w:rPr>
                <w:rFonts w:eastAsia="宋体"/>
                <w:szCs w:val="21"/>
              </w:rPr>
            </w:pPr>
            <w:r w:rsidRPr="00CB5809">
              <w:rPr>
                <w:rFonts w:eastAsia="宋体" w:hint="eastAsia"/>
                <w:szCs w:val="21"/>
              </w:rPr>
              <w:t>刘</w:t>
            </w:r>
            <w:proofErr w:type="gramStart"/>
            <w:r w:rsidRPr="00CB5809">
              <w:rPr>
                <w:rFonts w:eastAsia="宋体" w:hint="eastAsia"/>
                <w:szCs w:val="21"/>
              </w:rPr>
              <w:t>鸿亮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B5809">
              <w:rPr>
                <w:rFonts w:eastAsia="宋体" w:hint="eastAsia"/>
                <w:szCs w:val="21"/>
              </w:rPr>
              <w:t>霍玉</w:t>
            </w:r>
            <w:proofErr w:type="gramEnd"/>
            <w:r w:rsidRPr="00CB5809">
              <w:rPr>
                <w:rFonts w:eastAsia="宋体" w:hint="eastAsia"/>
                <w:szCs w:val="21"/>
              </w:rPr>
              <w:t>敏</w:t>
            </w:r>
          </w:p>
        </w:tc>
        <w:tc>
          <w:tcPr>
            <w:tcW w:w="542" w:type="dxa"/>
            <w:vMerge/>
          </w:tcPr>
          <w:p w:rsidR="00C029FC" w:rsidRPr="001A6C2A" w:rsidRDefault="00C029FC" w:rsidP="00C029FC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B05D3E" w:rsidRPr="00B912F0" w:rsidTr="00463823">
        <w:trPr>
          <w:cantSplit/>
          <w:trHeight w:val="1497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B05D3E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  <w:bookmarkStart w:id="50" w:name="_Toc494093098"/>
          </w:p>
          <w:p w:rsidR="00B05D3E" w:rsidRPr="007F281C" w:rsidRDefault="00B05D3E" w:rsidP="00B05D3E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r w:rsidRPr="007F281C">
              <w:rPr>
                <w:rStyle w:val="4Char"/>
                <w:rFonts w:hint="eastAsia"/>
                <w:b w:val="0"/>
                <w:color w:val="auto"/>
              </w:rPr>
              <w:t>0</w:t>
            </w:r>
            <w:r w:rsidRPr="007F281C">
              <w:rPr>
                <w:rStyle w:val="4Char"/>
                <w:rFonts w:hint="eastAsia"/>
                <w:b w:val="0"/>
                <w:bCs w:val="0"/>
                <w:color w:val="auto"/>
              </w:rPr>
              <w:t>12</w:t>
            </w:r>
            <w:r w:rsidRPr="007F281C">
              <w:rPr>
                <w:rStyle w:val="4Char"/>
                <w:rFonts w:hint="eastAsia"/>
                <w:b w:val="0"/>
                <w:bCs w:val="0"/>
                <w:color w:val="auto"/>
              </w:rPr>
              <w:t>外国语学院</w:t>
            </w:r>
            <w:bookmarkEnd w:id="50"/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B05D3E" w:rsidRPr="00B912F0" w:rsidRDefault="00B05D3E" w:rsidP="00B05D3E">
            <w:pPr>
              <w:pStyle w:val="40"/>
              <w:spacing w:line="400" w:lineRule="exact"/>
              <w:rPr>
                <w:bCs w:val="0"/>
                <w:szCs w:val="21"/>
              </w:rPr>
            </w:pPr>
            <w:bookmarkStart w:id="51" w:name="_Toc494093099"/>
            <w:r w:rsidRPr="00B912F0">
              <w:rPr>
                <w:rStyle w:val="4Char"/>
                <w:rFonts w:hint="eastAsia"/>
                <w:b w:val="0"/>
                <w:color w:val="auto"/>
              </w:rPr>
              <w:t>外</w:t>
            </w:r>
            <w:r w:rsidRPr="007F281C">
              <w:rPr>
                <w:rStyle w:val="4Char"/>
                <w:rFonts w:hint="eastAsia"/>
                <w:b w:val="0"/>
                <w:color w:val="auto"/>
              </w:rPr>
              <w:t>国语言文</w:t>
            </w:r>
            <w:r w:rsidRPr="007F281C">
              <w:rPr>
                <w:rStyle w:val="4Char"/>
                <w:rFonts w:hint="eastAsia"/>
                <w:b w:val="0"/>
                <w:color w:val="auto"/>
              </w:rPr>
              <w:lastRenderedPageBreak/>
              <w:t>学（</w:t>
            </w:r>
            <w:r w:rsidRPr="007F281C">
              <w:rPr>
                <w:rStyle w:val="4Char"/>
                <w:rFonts w:hint="eastAsia"/>
                <w:b w:val="0"/>
                <w:color w:val="auto"/>
              </w:rPr>
              <w:t>050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200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51"/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B05D3E" w:rsidRPr="00B912F0" w:rsidRDefault="00B05D3E" w:rsidP="00B05D3E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</w:p>
          <w:p w:rsidR="00B05D3E" w:rsidRPr="00B912F0" w:rsidRDefault="00B05D3E" w:rsidP="00B05D3E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B05D3E" w:rsidRDefault="00B05D3E" w:rsidP="00B05D3E">
            <w:pPr>
              <w:spacing w:line="300" w:lineRule="exact"/>
              <w:rPr>
                <w:rFonts w:ascii="楷体" w:eastAsia="楷体" w:hAnsi="楷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lastRenderedPageBreak/>
              <w:t xml:space="preserve">1. </w:t>
            </w:r>
            <w:r w:rsidRPr="00B912F0">
              <w:rPr>
                <w:rFonts w:eastAsia="宋体" w:hint="eastAsia"/>
                <w:szCs w:val="21"/>
              </w:rPr>
              <w:t>英美文学</w:t>
            </w:r>
          </w:p>
        </w:tc>
        <w:tc>
          <w:tcPr>
            <w:tcW w:w="1417" w:type="dxa"/>
          </w:tcPr>
          <w:p w:rsidR="00B05D3E" w:rsidRPr="00B05D3E" w:rsidRDefault="00B05D3E" w:rsidP="00B05D3E">
            <w:pPr>
              <w:spacing w:line="220" w:lineRule="atLeast"/>
              <w:rPr>
                <w:rFonts w:asciiTheme="minorEastAsia" w:eastAsiaTheme="minorEastAsia" w:hAnsiTheme="minorEastAsia"/>
              </w:rPr>
            </w:pPr>
            <w:r w:rsidRPr="00B05D3E">
              <w:rPr>
                <w:rFonts w:asciiTheme="minorEastAsia" w:eastAsiaTheme="minorEastAsia" w:hAnsiTheme="minorEastAsia" w:hint="eastAsia"/>
              </w:rPr>
              <w:t>陈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proofErr w:type="gramStart"/>
            <w:r w:rsidRPr="00B05D3E">
              <w:rPr>
                <w:rFonts w:asciiTheme="minorEastAsia" w:eastAsiaTheme="minorEastAsia" w:hAnsiTheme="minorEastAsia" w:hint="eastAsia"/>
              </w:rPr>
              <w:t>榕</w:t>
            </w:r>
            <w:proofErr w:type="gramEnd"/>
            <w:r w:rsidRPr="00B05D3E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B05D3E">
              <w:rPr>
                <w:rFonts w:asciiTheme="minorEastAsia" w:eastAsiaTheme="minorEastAsia" w:hAnsiTheme="minorEastAsia" w:hint="eastAsia"/>
              </w:rPr>
              <w:t>张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proofErr w:type="gramStart"/>
            <w:r w:rsidRPr="00B05D3E">
              <w:rPr>
                <w:rFonts w:asciiTheme="minorEastAsia" w:eastAsiaTheme="minorEastAsia" w:hAnsiTheme="minorEastAsia" w:hint="eastAsia"/>
              </w:rPr>
              <w:t>喆</w:t>
            </w:r>
            <w:proofErr w:type="gramEnd"/>
            <w:r w:rsidRPr="00B05D3E">
              <w:rPr>
                <w:rFonts w:asciiTheme="minorEastAsia" w:eastAsiaTheme="minorEastAsia" w:hAnsiTheme="minorEastAsia" w:hint="eastAsia"/>
              </w:rPr>
              <w:t xml:space="preserve"> 许德金 魏小梅</w:t>
            </w:r>
          </w:p>
          <w:p w:rsidR="00B05D3E" w:rsidRPr="00B05D3E" w:rsidRDefault="00B05D3E" w:rsidP="00B05D3E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B05D3E" w:rsidRPr="00B05D3E" w:rsidRDefault="00B05D3E" w:rsidP="00B05D3E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2" w:type="dxa"/>
            <w:vMerge w:val="restart"/>
          </w:tcPr>
          <w:p w:rsidR="00B05D3E" w:rsidRPr="00121C0F" w:rsidRDefault="00B05D3E" w:rsidP="00B05D3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B05D3E" w:rsidRPr="00121C0F" w:rsidRDefault="00B05D3E" w:rsidP="00B05D3E">
            <w:pPr>
              <w:spacing w:line="300" w:lineRule="exact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8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B05D3E" w:rsidRPr="00B912F0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241</w:t>
            </w:r>
            <w:proofErr w:type="gramStart"/>
            <w:r w:rsidRPr="00B912F0">
              <w:rPr>
                <w:rFonts w:eastAsia="宋体" w:hint="eastAsia"/>
              </w:rPr>
              <w:t>二</w:t>
            </w:r>
            <w:proofErr w:type="gramEnd"/>
            <w:r w:rsidRPr="00B912F0">
              <w:rPr>
                <w:rFonts w:eastAsia="宋体" w:hint="eastAsia"/>
              </w:rPr>
              <w:t>外日语</w:t>
            </w:r>
          </w:p>
          <w:p w:rsidR="00B05D3E" w:rsidRPr="00B912F0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 w:hint="eastAsia"/>
              </w:rPr>
              <w:t>242</w:t>
            </w:r>
            <w:proofErr w:type="gramStart"/>
            <w:r w:rsidRPr="00B912F0">
              <w:rPr>
                <w:rFonts w:eastAsia="宋体" w:hint="eastAsia"/>
              </w:rPr>
              <w:t>二</w:t>
            </w:r>
            <w:proofErr w:type="gramEnd"/>
            <w:r w:rsidRPr="00B912F0">
              <w:rPr>
                <w:rFonts w:eastAsia="宋体" w:hint="eastAsia"/>
              </w:rPr>
              <w:t>外俄语</w:t>
            </w:r>
          </w:p>
          <w:p w:rsidR="00B05D3E" w:rsidRPr="00B912F0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③</w:t>
            </w:r>
            <w:r w:rsidRPr="00B912F0">
              <w:rPr>
                <w:rFonts w:eastAsia="宋体" w:hint="eastAsia"/>
              </w:rPr>
              <w:t>243</w:t>
            </w:r>
            <w:proofErr w:type="gramStart"/>
            <w:r w:rsidRPr="00B912F0">
              <w:rPr>
                <w:rFonts w:eastAsia="宋体" w:hint="eastAsia"/>
              </w:rPr>
              <w:t>二</w:t>
            </w:r>
            <w:proofErr w:type="gramEnd"/>
            <w:r w:rsidRPr="00B912F0">
              <w:rPr>
                <w:rFonts w:eastAsia="宋体" w:hint="eastAsia"/>
              </w:rPr>
              <w:t>外法语</w:t>
            </w:r>
          </w:p>
          <w:p w:rsidR="00B05D3E" w:rsidRPr="00B912F0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lastRenderedPageBreak/>
              <w:t>④</w:t>
            </w:r>
            <w:r w:rsidRPr="00B912F0">
              <w:rPr>
                <w:rFonts w:eastAsia="宋体" w:hint="eastAsia"/>
              </w:rPr>
              <w:t>245</w:t>
            </w:r>
            <w:proofErr w:type="gramStart"/>
            <w:r w:rsidRPr="00B912F0">
              <w:rPr>
                <w:rFonts w:eastAsia="宋体" w:hint="eastAsia"/>
              </w:rPr>
              <w:t>二外韩语</w:t>
            </w:r>
            <w:proofErr w:type="gramEnd"/>
          </w:p>
          <w:p w:rsidR="00B05D3E" w:rsidRPr="00B912F0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⑤</w:t>
            </w:r>
            <w:r w:rsidRPr="00B912F0">
              <w:rPr>
                <w:rFonts w:eastAsia="宋体" w:hint="eastAsia"/>
              </w:rPr>
              <w:t>244</w:t>
            </w:r>
            <w:proofErr w:type="gramStart"/>
            <w:r w:rsidRPr="00B912F0">
              <w:rPr>
                <w:rFonts w:eastAsia="宋体" w:hint="eastAsia"/>
              </w:rPr>
              <w:t>二</w:t>
            </w:r>
            <w:proofErr w:type="gramEnd"/>
            <w:r w:rsidRPr="00B912F0">
              <w:rPr>
                <w:rFonts w:eastAsia="宋体" w:hint="eastAsia"/>
              </w:rPr>
              <w:t>外德语</w:t>
            </w:r>
          </w:p>
          <w:p w:rsidR="00B05D3E" w:rsidRPr="00B912F0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⑥</w:t>
            </w:r>
            <w:r w:rsidRPr="00B912F0">
              <w:rPr>
                <w:rFonts w:eastAsia="宋体" w:hint="eastAsia"/>
              </w:rPr>
              <w:t>246</w:t>
            </w:r>
            <w:proofErr w:type="gramStart"/>
            <w:r w:rsidRPr="00B912F0">
              <w:rPr>
                <w:rFonts w:eastAsia="宋体" w:hint="eastAsia"/>
              </w:rPr>
              <w:t>二</w:t>
            </w:r>
            <w:proofErr w:type="gramEnd"/>
            <w:r w:rsidRPr="00B912F0">
              <w:rPr>
                <w:rFonts w:eastAsia="宋体" w:hint="eastAsia"/>
              </w:rPr>
              <w:t>外英语</w:t>
            </w:r>
          </w:p>
          <w:p w:rsidR="00B05D3E" w:rsidRPr="00B912F0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研究方向</w:t>
            </w:r>
            <w:r w:rsidRPr="00B912F0">
              <w:rPr>
                <w:rFonts w:eastAsia="宋体" w:hint="eastAsia"/>
              </w:rPr>
              <w:t>1-4</w:t>
            </w:r>
            <w:r w:rsidRPr="00B912F0">
              <w:rPr>
                <w:rFonts w:eastAsia="宋体" w:hint="eastAsia"/>
              </w:rPr>
              <w:t>在①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⑤</w:t>
            </w:r>
            <w:r w:rsidRPr="00B912F0">
              <w:rPr>
                <w:rFonts w:eastAsia="宋体"/>
              </w:rPr>
              <w:t>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/>
              </w:rPr>
              <w:t>门</w:t>
            </w:r>
            <w:r w:rsidRPr="00B912F0">
              <w:rPr>
                <w:rFonts w:eastAsia="宋体" w:hint="eastAsia"/>
              </w:rPr>
              <w:t>；</w:t>
            </w:r>
          </w:p>
          <w:p w:rsidR="00B05D3E" w:rsidRPr="00B912F0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研究方向</w:t>
            </w:r>
            <w:r w:rsidRPr="00B912F0">
              <w:rPr>
                <w:rFonts w:eastAsia="宋体" w:hint="eastAsia"/>
              </w:rPr>
              <w:t>5</w:t>
            </w:r>
            <w:r w:rsidRPr="00B912F0">
              <w:rPr>
                <w:rFonts w:eastAsia="宋体" w:hint="eastAsia"/>
              </w:rPr>
              <w:t>限选⑥</w:t>
            </w:r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B05D3E" w:rsidRPr="00BC4B4D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C4B4D">
              <w:rPr>
                <w:rFonts w:eastAsia="宋体" w:hint="eastAsia"/>
              </w:rPr>
              <w:t>①</w:t>
            </w:r>
            <w:r w:rsidRPr="00BC4B4D">
              <w:rPr>
                <w:rFonts w:eastAsia="宋体" w:hint="eastAsia"/>
              </w:rPr>
              <w:t xml:space="preserve">632 </w:t>
            </w:r>
            <w:r w:rsidRPr="00BC4B4D">
              <w:rPr>
                <w:rFonts w:eastAsia="宋体" w:hint="eastAsia"/>
              </w:rPr>
              <w:t>基础英语（研究方向</w:t>
            </w:r>
            <w:r w:rsidRPr="00BC4B4D">
              <w:rPr>
                <w:rFonts w:eastAsia="宋体" w:hint="eastAsia"/>
              </w:rPr>
              <w:t>1-4</w:t>
            </w:r>
            <w:r w:rsidRPr="00BC4B4D">
              <w:rPr>
                <w:rFonts w:eastAsia="宋体" w:hint="eastAsia"/>
              </w:rPr>
              <w:t>）</w:t>
            </w:r>
          </w:p>
          <w:p w:rsidR="00B05D3E" w:rsidRPr="00BC4B4D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C4B4D">
              <w:rPr>
                <w:rFonts w:eastAsia="宋体" w:hint="eastAsia"/>
              </w:rPr>
              <w:t>②</w:t>
            </w:r>
            <w:r w:rsidRPr="00BC4B4D">
              <w:rPr>
                <w:rFonts w:eastAsia="宋体" w:hint="eastAsia"/>
              </w:rPr>
              <w:t xml:space="preserve">633 </w:t>
            </w:r>
            <w:r w:rsidRPr="00BC4B4D">
              <w:rPr>
                <w:rFonts w:eastAsia="宋体" w:hint="eastAsia"/>
              </w:rPr>
              <w:t>基础日语（研究方向</w:t>
            </w:r>
            <w:r w:rsidRPr="00BC4B4D">
              <w:rPr>
                <w:rFonts w:eastAsia="宋体" w:hint="eastAsia"/>
              </w:rPr>
              <w:t>5</w:t>
            </w:r>
            <w:r w:rsidRPr="00BC4B4D">
              <w:rPr>
                <w:rFonts w:eastAsia="宋体" w:hint="eastAsia"/>
              </w:rPr>
              <w:t>）</w:t>
            </w:r>
          </w:p>
          <w:p w:rsidR="00B05D3E" w:rsidRPr="00BC4B4D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C4B4D">
              <w:rPr>
                <w:rFonts w:eastAsia="宋体" w:hint="eastAsia"/>
                <w:b/>
              </w:rPr>
              <w:t>第四单元</w:t>
            </w:r>
            <w:r w:rsidRPr="00BC4B4D">
              <w:rPr>
                <w:rFonts w:eastAsia="宋体" w:hint="eastAsia"/>
              </w:rPr>
              <w:t>：</w:t>
            </w:r>
          </w:p>
          <w:p w:rsidR="00270F70" w:rsidRPr="00270F70" w:rsidRDefault="00270F70" w:rsidP="00270F70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270F70">
              <w:rPr>
                <w:rFonts w:eastAsia="宋体" w:hint="eastAsia"/>
              </w:rPr>
              <w:t>①</w:t>
            </w:r>
            <w:r w:rsidRPr="00270F70">
              <w:rPr>
                <w:rFonts w:eastAsia="宋体" w:hint="eastAsia"/>
              </w:rPr>
              <w:t xml:space="preserve">850 </w:t>
            </w:r>
            <w:r w:rsidRPr="00270F70">
              <w:rPr>
                <w:rFonts w:eastAsia="宋体" w:hint="eastAsia"/>
              </w:rPr>
              <w:t>英美文学</w:t>
            </w:r>
          </w:p>
          <w:p w:rsidR="00270F70" w:rsidRPr="00270F70" w:rsidRDefault="00270F70" w:rsidP="00270F70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270F70">
              <w:rPr>
                <w:rFonts w:eastAsia="宋体" w:hint="eastAsia"/>
              </w:rPr>
              <w:t>②</w:t>
            </w:r>
            <w:r w:rsidRPr="00270F70">
              <w:rPr>
                <w:rFonts w:eastAsia="宋体" w:hint="eastAsia"/>
              </w:rPr>
              <w:t xml:space="preserve">851 </w:t>
            </w:r>
            <w:r w:rsidRPr="00270F70">
              <w:rPr>
                <w:rFonts w:eastAsia="宋体" w:hint="eastAsia"/>
              </w:rPr>
              <w:t>英语语言学</w:t>
            </w:r>
          </w:p>
          <w:p w:rsidR="00270F70" w:rsidRPr="00270F70" w:rsidRDefault="00270F70" w:rsidP="00270F70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270F70">
              <w:rPr>
                <w:rFonts w:eastAsia="宋体" w:hint="eastAsia"/>
              </w:rPr>
              <w:t>③</w:t>
            </w:r>
            <w:r w:rsidRPr="00270F70">
              <w:rPr>
                <w:rFonts w:eastAsia="宋体" w:hint="eastAsia"/>
              </w:rPr>
              <w:t xml:space="preserve">852 </w:t>
            </w:r>
            <w:r w:rsidRPr="00270F70">
              <w:rPr>
                <w:rFonts w:eastAsia="宋体" w:hint="eastAsia"/>
              </w:rPr>
              <w:t>专业日语</w:t>
            </w:r>
          </w:p>
          <w:p w:rsidR="00B05D3E" w:rsidRPr="007108FE" w:rsidRDefault="00270F70" w:rsidP="007108F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270F70">
              <w:rPr>
                <w:rFonts w:eastAsia="宋体" w:hint="eastAsia"/>
              </w:rPr>
              <w:t>①</w:t>
            </w:r>
            <w:r w:rsidRPr="00270F70">
              <w:rPr>
                <w:rFonts w:eastAsia="宋体" w:hint="eastAsia"/>
              </w:rPr>
              <w:t>-</w:t>
            </w:r>
            <w:r w:rsidRPr="00270F70">
              <w:rPr>
                <w:rFonts w:eastAsia="宋体" w:hint="eastAsia"/>
              </w:rPr>
              <w:t>③任选</w:t>
            </w:r>
            <w:r w:rsidRPr="00270F70">
              <w:rPr>
                <w:rFonts w:eastAsia="宋体" w:hint="eastAsia"/>
              </w:rPr>
              <w:t>1</w:t>
            </w:r>
            <w:r w:rsidRPr="00270F70">
              <w:rPr>
                <w:rFonts w:eastAsia="宋体" w:hint="eastAsia"/>
              </w:rPr>
              <w:t>门</w:t>
            </w:r>
          </w:p>
        </w:tc>
        <w:tc>
          <w:tcPr>
            <w:tcW w:w="1378" w:type="dxa"/>
            <w:vMerge w:val="restart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lastRenderedPageBreak/>
              <w:t>高老师：</w:t>
            </w:r>
            <w:r>
              <w:rPr>
                <w:rFonts w:eastAsia="宋体" w:hint="eastAsia"/>
                <w:b/>
                <w:szCs w:val="21"/>
              </w:rPr>
              <w:t>0379-64231953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英美文化与英汉写作（研究方向</w:t>
            </w:r>
            <w:r w:rsidRPr="00B912F0">
              <w:rPr>
                <w:rFonts w:eastAsia="宋体" w:hint="eastAsia"/>
                <w:szCs w:val="21"/>
              </w:rPr>
              <w:t>1-4</w:t>
            </w:r>
            <w:r w:rsidRPr="00B912F0">
              <w:rPr>
                <w:rFonts w:eastAsia="宋体" w:hint="eastAsia"/>
                <w:szCs w:val="21"/>
              </w:rPr>
              <w:t>）</w:t>
            </w:r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日语阅读与论文写作（研究方向</w:t>
            </w:r>
            <w:r w:rsidRPr="00B912F0">
              <w:rPr>
                <w:rFonts w:eastAsia="宋体" w:hint="eastAsia"/>
                <w:szCs w:val="21"/>
              </w:rPr>
              <w:t>5</w:t>
            </w:r>
            <w:r w:rsidRPr="00B912F0">
              <w:rPr>
                <w:rFonts w:eastAsia="宋体" w:hint="eastAsia"/>
                <w:szCs w:val="21"/>
              </w:rPr>
              <w:t>）</w:t>
            </w:r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B05D3E" w:rsidRPr="00B912F0" w:rsidRDefault="00B05D3E" w:rsidP="00B05D3E">
            <w:pPr>
              <w:widowControl/>
              <w:spacing w:line="300" w:lineRule="exact"/>
              <w:ind w:left="270" w:hangingChars="150" w:hanging="270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lastRenderedPageBreak/>
              <w:t>①阅读与翻译</w:t>
            </w:r>
          </w:p>
          <w:p w:rsidR="00B05D3E" w:rsidRPr="00B912F0" w:rsidRDefault="00B05D3E" w:rsidP="00B05D3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②写作</w:t>
            </w:r>
          </w:p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B05D3E" w:rsidRPr="00B912F0" w:rsidTr="00463823">
        <w:trPr>
          <w:cantSplit/>
          <w:trHeight w:val="1495"/>
          <w:jc w:val="center"/>
        </w:trPr>
        <w:tc>
          <w:tcPr>
            <w:tcW w:w="1233" w:type="dxa"/>
            <w:vMerge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B05D3E" w:rsidRPr="00B912F0" w:rsidRDefault="00B05D3E" w:rsidP="00B05D3E">
            <w:pPr>
              <w:spacing w:line="300" w:lineRule="exac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2. </w:t>
            </w:r>
            <w:r w:rsidRPr="00B912F0">
              <w:rPr>
                <w:rFonts w:eastAsia="宋体" w:hint="eastAsia"/>
                <w:szCs w:val="21"/>
              </w:rPr>
              <w:t>语言与文化</w:t>
            </w:r>
          </w:p>
          <w:p w:rsidR="00B05D3E" w:rsidRDefault="00B05D3E" w:rsidP="00B05D3E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417" w:type="dxa"/>
          </w:tcPr>
          <w:p w:rsidR="00B05D3E" w:rsidRPr="00B05D3E" w:rsidRDefault="00B05D3E" w:rsidP="00B05D3E">
            <w:pPr>
              <w:spacing w:line="220" w:lineRule="atLeast"/>
              <w:rPr>
                <w:rFonts w:asciiTheme="minorEastAsia" w:eastAsiaTheme="minorEastAsia" w:hAnsiTheme="minorEastAsia"/>
              </w:rPr>
            </w:pPr>
            <w:r w:rsidRPr="00B05D3E">
              <w:rPr>
                <w:rFonts w:asciiTheme="minorEastAsia" w:eastAsiaTheme="minorEastAsia" w:hAnsiTheme="minorEastAsia" w:hint="eastAsia"/>
              </w:rPr>
              <w:t>陈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proofErr w:type="gramStart"/>
            <w:r w:rsidRPr="00B05D3E">
              <w:rPr>
                <w:rFonts w:asciiTheme="minorEastAsia" w:eastAsiaTheme="minorEastAsia" w:hAnsiTheme="minorEastAsia" w:hint="eastAsia"/>
              </w:rPr>
              <w:t>榕</w:t>
            </w:r>
            <w:proofErr w:type="gramEnd"/>
            <w:r w:rsidRPr="00B05D3E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B05D3E">
              <w:rPr>
                <w:rFonts w:asciiTheme="minorEastAsia" w:eastAsiaTheme="minorEastAsia" w:hAnsiTheme="minorEastAsia" w:hint="eastAsia"/>
              </w:rPr>
              <w:t>张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proofErr w:type="gramStart"/>
            <w:r w:rsidRPr="00B05D3E">
              <w:rPr>
                <w:rFonts w:asciiTheme="minorEastAsia" w:eastAsiaTheme="minorEastAsia" w:hAnsiTheme="minorEastAsia" w:hint="eastAsia"/>
              </w:rPr>
              <w:t>喆</w:t>
            </w:r>
            <w:proofErr w:type="gramEnd"/>
            <w:r w:rsidRPr="00B05D3E">
              <w:rPr>
                <w:rFonts w:asciiTheme="minorEastAsia" w:eastAsiaTheme="minorEastAsia" w:hAnsiTheme="minorEastAsia" w:hint="eastAsia"/>
              </w:rPr>
              <w:t xml:space="preserve"> 许德金 </w:t>
            </w:r>
          </w:p>
          <w:p w:rsidR="00B05D3E" w:rsidRPr="00B05D3E" w:rsidRDefault="00B05D3E" w:rsidP="00B05D3E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2" w:type="dxa"/>
            <w:vMerge/>
          </w:tcPr>
          <w:p w:rsidR="00B05D3E" w:rsidRPr="00121C0F" w:rsidRDefault="00B05D3E" w:rsidP="00B05D3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B05D3E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B05D3E" w:rsidRPr="00B912F0" w:rsidTr="00463823">
        <w:trPr>
          <w:cantSplit/>
          <w:trHeight w:val="1495"/>
          <w:jc w:val="center"/>
        </w:trPr>
        <w:tc>
          <w:tcPr>
            <w:tcW w:w="1233" w:type="dxa"/>
            <w:vMerge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B05D3E" w:rsidRPr="00B912F0" w:rsidRDefault="00B05D3E" w:rsidP="00B05D3E">
            <w:pPr>
              <w:spacing w:line="300" w:lineRule="exac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3. </w:t>
            </w:r>
            <w:r w:rsidRPr="00B912F0">
              <w:rPr>
                <w:rFonts w:eastAsia="宋体" w:hint="eastAsia"/>
                <w:szCs w:val="21"/>
              </w:rPr>
              <w:t>英语语言学</w:t>
            </w:r>
          </w:p>
          <w:p w:rsidR="00B05D3E" w:rsidRDefault="00B05D3E" w:rsidP="00B05D3E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417" w:type="dxa"/>
          </w:tcPr>
          <w:p w:rsidR="00B05D3E" w:rsidRPr="00B05D3E" w:rsidRDefault="00B05D3E" w:rsidP="00B05D3E">
            <w:pPr>
              <w:spacing w:line="220" w:lineRule="atLeast"/>
              <w:rPr>
                <w:rFonts w:asciiTheme="minorEastAsia" w:eastAsiaTheme="minorEastAsia" w:hAnsiTheme="minorEastAsia"/>
              </w:rPr>
            </w:pPr>
            <w:r w:rsidRPr="00B05D3E">
              <w:rPr>
                <w:rFonts w:asciiTheme="minorEastAsia" w:eastAsiaTheme="minorEastAsia" w:hAnsiTheme="minorEastAsia" w:hint="eastAsia"/>
              </w:rPr>
              <w:t xml:space="preserve">卢加伟 刘佳 郭晓晖 郭万群 </w:t>
            </w:r>
            <w:proofErr w:type="gramStart"/>
            <w:r w:rsidRPr="00B05D3E">
              <w:rPr>
                <w:rFonts w:asciiTheme="minorEastAsia" w:eastAsiaTheme="minorEastAsia" w:hAnsiTheme="minorEastAsia" w:hint="eastAsia"/>
              </w:rPr>
              <w:t>郑书云</w:t>
            </w:r>
            <w:proofErr w:type="gramEnd"/>
            <w:r w:rsidRPr="00B05D3E">
              <w:rPr>
                <w:rFonts w:asciiTheme="minorEastAsia" w:eastAsiaTheme="minorEastAsia" w:hAnsiTheme="minorEastAsia" w:hint="eastAsia"/>
              </w:rPr>
              <w:t xml:space="preserve"> 康立新  魏晓茹 陈红琳</w:t>
            </w:r>
          </w:p>
          <w:p w:rsidR="00B05D3E" w:rsidRPr="00B05D3E" w:rsidRDefault="000F3807" w:rsidP="000F3807">
            <w:pPr>
              <w:spacing w:line="220" w:lineRule="atLeast"/>
              <w:rPr>
                <w:rFonts w:asciiTheme="minorEastAsia" w:eastAsiaTheme="minorEastAsia" w:hAnsiTheme="minorEastAsia"/>
                <w:szCs w:val="21"/>
              </w:rPr>
            </w:pPr>
            <w:r w:rsidRPr="000F3807">
              <w:rPr>
                <w:rFonts w:asciiTheme="minorEastAsia" w:eastAsiaTheme="minorEastAsia" w:hAnsiTheme="minorEastAsia" w:hint="eastAsia"/>
              </w:rPr>
              <w:t>张丹</w:t>
            </w:r>
          </w:p>
        </w:tc>
        <w:tc>
          <w:tcPr>
            <w:tcW w:w="542" w:type="dxa"/>
            <w:vMerge/>
          </w:tcPr>
          <w:p w:rsidR="00B05D3E" w:rsidRPr="00121C0F" w:rsidRDefault="00B05D3E" w:rsidP="00B05D3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B05D3E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B05D3E" w:rsidRPr="00B912F0" w:rsidTr="00463823">
        <w:trPr>
          <w:cantSplit/>
          <w:trHeight w:val="1495"/>
          <w:jc w:val="center"/>
        </w:trPr>
        <w:tc>
          <w:tcPr>
            <w:tcW w:w="1233" w:type="dxa"/>
            <w:vMerge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B05D3E" w:rsidRDefault="00B05D3E" w:rsidP="00B05D3E">
            <w:pPr>
              <w:spacing w:line="300" w:lineRule="exact"/>
              <w:rPr>
                <w:rFonts w:ascii="楷体" w:eastAsia="楷体" w:hAnsi="楷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4. </w:t>
            </w:r>
            <w:r w:rsidRPr="00B912F0">
              <w:rPr>
                <w:rFonts w:eastAsia="宋体" w:hint="eastAsia"/>
                <w:szCs w:val="21"/>
              </w:rPr>
              <w:t>应用语言学</w:t>
            </w:r>
          </w:p>
        </w:tc>
        <w:tc>
          <w:tcPr>
            <w:tcW w:w="1417" w:type="dxa"/>
          </w:tcPr>
          <w:p w:rsidR="00B05D3E" w:rsidRPr="00B05D3E" w:rsidRDefault="00B05D3E" w:rsidP="00B05D3E">
            <w:pPr>
              <w:spacing w:line="220" w:lineRule="atLeast"/>
              <w:rPr>
                <w:rFonts w:asciiTheme="minorEastAsia" w:eastAsiaTheme="minorEastAsia" w:hAnsiTheme="minorEastAsia"/>
                <w:szCs w:val="21"/>
              </w:rPr>
            </w:pPr>
            <w:r w:rsidRPr="00B05D3E">
              <w:rPr>
                <w:rFonts w:asciiTheme="minorEastAsia" w:eastAsiaTheme="minorEastAsia" w:hAnsiTheme="minorEastAsia" w:hint="eastAsia"/>
              </w:rPr>
              <w:t xml:space="preserve">卢加伟 刘佳 郭晓晖 郭万群 </w:t>
            </w:r>
            <w:proofErr w:type="gramStart"/>
            <w:r w:rsidRPr="00B05D3E">
              <w:rPr>
                <w:rFonts w:asciiTheme="minorEastAsia" w:eastAsiaTheme="minorEastAsia" w:hAnsiTheme="minorEastAsia" w:hint="eastAsia"/>
              </w:rPr>
              <w:t>郑书云</w:t>
            </w:r>
            <w:proofErr w:type="gramEnd"/>
            <w:r w:rsidRPr="00B05D3E">
              <w:rPr>
                <w:rFonts w:asciiTheme="minorEastAsia" w:eastAsiaTheme="minorEastAsia" w:hAnsiTheme="minorEastAsia" w:hint="eastAsia"/>
              </w:rPr>
              <w:t xml:space="preserve"> 康立新  魏晓茹 </w:t>
            </w:r>
            <w:proofErr w:type="gramStart"/>
            <w:r w:rsidRPr="00B05D3E">
              <w:rPr>
                <w:rFonts w:asciiTheme="minorEastAsia" w:eastAsiaTheme="minorEastAsia" w:hAnsiTheme="minorEastAsia" w:hint="eastAsia"/>
              </w:rPr>
              <w:t>陈红琳</w:t>
            </w:r>
            <w:proofErr w:type="gramEnd"/>
          </w:p>
        </w:tc>
        <w:tc>
          <w:tcPr>
            <w:tcW w:w="542" w:type="dxa"/>
            <w:vMerge/>
          </w:tcPr>
          <w:p w:rsidR="00B05D3E" w:rsidRPr="00121C0F" w:rsidRDefault="00B05D3E" w:rsidP="00B05D3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B05D3E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B05D3E" w:rsidRPr="00B912F0" w:rsidRDefault="00B05D3E" w:rsidP="00B05D3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1495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5. </w:t>
            </w:r>
            <w:r w:rsidRPr="00B912F0">
              <w:rPr>
                <w:rFonts w:eastAsia="宋体" w:hint="eastAsia"/>
                <w:szCs w:val="21"/>
              </w:rPr>
              <w:t>日语语言学</w:t>
            </w:r>
          </w:p>
          <w:p w:rsidR="00C029FC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</w:p>
          <w:p w:rsidR="00C029FC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</w:p>
          <w:p w:rsidR="00C029FC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</w:p>
          <w:p w:rsidR="00C029FC" w:rsidRDefault="00C029FC" w:rsidP="00C029FC">
            <w:pPr>
              <w:spacing w:line="300" w:lineRule="exact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417" w:type="dxa"/>
          </w:tcPr>
          <w:p w:rsidR="00C029FC" w:rsidRPr="00E96862" w:rsidRDefault="00C029FC" w:rsidP="00C029FC">
            <w:pPr>
              <w:spacing w:line="400" w:lineRule="exact"/>
              <w:rPr>
                <w:rFonts w:eastAsia="宋体"/>
                <w:szCs w:val="21"/>
              </w:rPr>
            </w:pPr>
            <w:r w:rsidRPr="00E96862">
              <w:rPr>
                <w:rFonts w:eastAsia="宋体" w:hint="eastAsia"/>
                <w:szCs w:val="21"/>
              </w:rPr>
              <w:t>张卫娣</w:t>
            </w:r>
          </w:p>
        </w:tc>
        <w:tc>
          <w:tcPr>
            <w:tcW w:w="542" w:type="dxa"/>
            <w:vMerge/>
          </w:tcPr>
          <w:p w:rsidR="00C029FC" w:rsidRPr="00121C0F" w:rsidRDefault="00C029FC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D3240" w:rsidRPr="00B912F0" w:rsidTr="00463823">
        <w:trPr>
          <w:cantSplit/>
          <w:trHeight w:val="882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DD3240" w:rsidRDefault="00DD3240" w:rsidP="00DD3240">
            <w:pPr>
              <w:pStyle w:val="33"/>
              <w:spacing w:line="400" w:lineRule="exact"/>
              <w:ind w:firstLineChars="8" w:firstLine="14"/>
            </w:pPr>
            <w:bookmarkStart w:id="52" w:name="_Toc494093100"/>
            <w:r w:rsidRPr="00B912F0">
              <w:rPr>
                <w:rFonts w:hint="eastAsia"/>
              </w:rPr>
              <w:t>013</w:t>
            </w:r>
            <w:r w:rsidRPr="00B912F0">
              <w:rPr>
                <w:rFonts w:hint="eastAsia"/>
              </w:rPr>
              <w:t>经济学院</w:t>
            </w:r>
            <w:bookmarkEnd w:id="52"/>
          </w:p>
          <w:p w:rsidR="00DD3240" w:rsidRDefault="00DD3240" w:rsidP="00DD3240">
            <w:pPr>
              <w:pStyle w:val="33"/>
              <w:spacing w:line="400" w:lineRule="exact"/>
              <w:ind w:firstLineChars="8" w:firstLine="14"/>
              <w:rPr>
                <w:b/>
                <w:szCs w:val="21"/>
              </w:rPr>
            </w:pPr>
            <w:r w:rsidRPr="00B912F0">
              <w:rPr>
                <w:rFonts w:hint="eastAsia"/>
                <w:b/>
                <w:szCs w:val="21"/>
              </w:rPr>
              <w:t>学科专业名称及代码：</w:t>
            </w:r>
            <w:bookmarkStart w:id="53" w:name="_Toc494093101"/>
          </w:p>
          <w:p w:rsidR="00DD3240" w:rsidRPr="00456FE3" w:rsidRDefault="00DD3240" w:rsidP="00DD3240">
            <w:pPr>
              <w:pStyle w:val="33"/>
              <w:spacing w:line="400" w:lineRule="exact"/>
              <w:ind w:firstLineChars="8" w:firstLine="14"/>
              <w:rPr>
                <w:bCs w:val="0"/>
                <w:szCs w:val="21"/>
              </w:rPr>
            </w:pPr>
            <w:r>
              <w:rPr>
                <w:rStyle w:val="4Char"/>
                <w:rFonts w:hint="eastAsia"/>
                <w:b w:val="0"/>
                <w:color w:val="auto"/>
              </w:rPr>
              <w:t>应用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经济学（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</w:t>
            </w:r>
            <w:r>
              <w:rPr>
                <w:rStyle w:val="4Char"/>
                <w:rFonts w:hint="eastAsia"/>
                <w:b w:val="0"/>
                <w:color w:val="auto"/>
              </w:rPr>
              <w:t>202</w:t>
            </w:r>
            <w:r>
              <w:rPr>
                <w:rStyle w:val="4Char"/>
                <w:b w:val="0"/>
                <w:color w:val="auto"/>
              </w:rPr>
              <w:t>0</w:t>
            </w:r>
            <w:r>
              <w:rPr>
                <w:rStyle w:val="4Char"/>
                <w:rFonts w:hint="eastAsia"/>
                <w:b w:val="0"/>
                <w:color w:val="auto"/>
              </w:rPr>
              <w:t>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53"/>
          </w:p>
        </w:tc>
        <w:tc>
          <w:tcPr>
            <w:tcW w:w="1023" w:type="dxa"/>
          </w:tcPr>
          <w:p w:rsidR="00DD3240" w:rsidRPr="00456FE3" w:rsidRDefault="00DD3240" w:rsidP="00DD3240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1. </w:t>
            </w:r>
            <w:r w:rsidRPr="00456FE3">
              <w:rPr>
                <w:rFonts w:eastAsia="宋体" w:hint="eastAsia"/>
                <w:szCs w:val="21"/>
              </w:rPr>
              <w:t>区域经济学</w:t>
            </w:r>
          </w:p>
        </w:tc>
        <w:tc>
          <w:tcPr>
            <w:tcW w:w="1417" w:type="dxa"/>
          </w:tcPr>
          <w:p w:rsidR="00DD3240" w:rsidRPr="00DD3240" w:rsidRDefault="00DD3240" w:rsidP="00DD3240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刘溢海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、杜威漩、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薛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选登、马培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衢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、褚晓飞、张学军、朱云章、吴松岭、高延军、王晓燕、韩灵梅、贾松伟</w:t>
            </w:r>
          </w:p>
        </w:tc>
        <w:tc>
          <w:tcPr>
            <w:tcW w:w="542" w:type="dxa"/>
            <w:vMerge w:val="restart"/>
          </w:tcPr>
          <w:p w:rsidR="00DD3240" w:rsidRDefault="00DD3240" w:rsidP="00DD3240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DD3240" w:rsidRPr="00B912F0" w:rsidRDefault="00DD3240" w:rsidP="00DD3240">
            <w:pPr>
              <w:spacing w:line="300" w:lineRule="exact"/>
              <w:ind w:firstLineChars="50" w:firstLine="120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9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303 </w:t>
            </w:r>
            <w:r w:rsidRPr="00B912F0">
              <w:rPr>
                <w:rFonts w:eastAsia="宋体" w:hint="eastAsia"/>
                <w:szCs w:val="21"/>
              </w:rPr>
              <w:t>数学三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892 </w:t>
            </w:r>
            <w:r w:rsidRPr="00B912F0">
              <w:rPr>
                <w:rFonts w:eastAsia="宋体" w:hint="eastAsia"/>
                <w:szCs w:val="21"/>
              </w:rPr>
              <w:t>西方经济学</w:t>
            </w:r>
          </w:p>
        </w:tc>
        <w:tc>
          <w:tcPr>
            <w:tcW w:w="1378" w:type="dxa"/>
            <w:vMerge w:val="restart"/>
          </w:tcPr>
          <w:p w:rsidR="00DD3240" w:rsidRPr="004D5904" w:rsidRDefault="00DD3240" w:rsidP="00DD3240">
            <w:pPr>
              <w:rPr>
                <w:rFonts w:eastAsia="宋体"/>
                <w:b/>
                <w:szCs w:val="21"/>
              </w:rPr>
            </w:pPr>
            <w:r w:rsidRPr="004D5904">
              <w:rPr>
                <w:rFonts w:eastAsia="宋体" w:hint="eastAsia"/>
                <w:b/>
                <w:szCs w:val="21"/>
              </w:rPr>
              <w:t>张老师：</w:t>
            </w:r>
          </w:p>
          <w:p w:rsidR="00DD3240" w:rsidRPr="00462845" w:rsidRDefault="00DD3240" w:rsidP="00DD3240">
            <w:pPr>
              <w:rPr>
                <w:rFonts w:eastAsia="宋体"/>
                <w:b/>
                <w:szCs w:val="21"/>
              </w:rPr>
            </w:pPr>
            <w:r w:rsidRPr="004D5904">
              <w:rPr>
                <w:rFonts w:eastAsia="宋体" w:hint="eastAsia"/>
                <w:b/>
                <w:szCs w:val="21"/>
              </w:rPr>
              <w:t>0</w:t>
            </w:r>
            <w:r w:rsidRPr="004D5904">
              <w:rPr>
                <w:rFonts w:eastAsia="宋体"/>
                <w:b/>
                <w:szCs w:val="21"/>
              </w:rPr>
              <w:t>379-65627510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区域经济学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①发展经济学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463646">
              <w:rPr>
                <w:rFonts w:eastAsia="宋体" w:hint="eastAsia"/>
                <w:szCs w:val="21"/>
              </w:rPr>
              <w:t>货币银行学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DD3240" w:rsidRPr="00B912F0" w:rsidTr="00463823">
        <w:trPr>
          <w:cantSplit/>
          <w:trHeight w:val="1112"/>
          <w:jc w:val="center"/>
        </w:trPr>
        <w:tc>
          <w:tcPr>
            <w:tcW w:w="1233" w:type="dxa"/>
            <w:vMerge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D3240" w:rsidRPr="00456FE3" w:rsidRDefault="00DD3240" w:rsidP="00DD3240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2. </w:t>
            </w:r>
            <w:r w:rsidRPr="00456FE3">
              <w:rPr>
                <w:rFonts w:eastAsia="宋体" w:hint="eastAsia"/>
                <w:szCs w:val="21"/>
              </w:rPr>
              <w:t>产业经济学</w:t>
            </w:r>
          </w:p>
        </w:tc>
        <w:tc>
          <w:tcPr>
            <w:tcW w:w="1417" w:type="dxa"/>
          </w:tcPr>
          <w:p w:rsidR="00DD3240" w:rsidRPr="00DD3240" w:rsidRDefault="00DD3240" w:rsidP="00DD3240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刘溢海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、张纪、杜威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漩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、马培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衢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、张学军、吴松岭、高延军、韩灵梅、贾松伟、周韬</w:t>
            </w:r>
          </w:p>
        </w:tc>
        <w:tc>
          <w:tcPr>
            <w:tcW w:w="542" w:type="dxa"/>
            <w:vMerge/>
          </w:tcPr>
          <w:p w:rsidR="00DD3240" w:rsidRDefault="00DD3240" w:rsidP="00DD3240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D3240" w:rsidRDefault="00DD3240" w:rsidP="00DD3240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D3240" w:rsidRPr="00B912F0" w:rsidTr="00463823">
        <w:trPr>
          <w:cantSplit/>
          <w:trHeight w:val="1411"/>
          <w:jc w:val="center"/>
        </w:trPr>
        <w:tc>
          <w:tcPr>
            <w:tcW w:w="1233" w:type="dxa"/>
            <w:vMerge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D3240" w:rsidRPr="00456FE3" w:rsidRDefault="00DD3240" w:rsidP="00DD3240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3. </w:t>
            </w:r>
            <w:r w:rsidRPr="00456FE3">
              <w:rPr>
                <w:rFonts w:eastAsia="宋体" w:hint="eastAsia"/>
                <w:szCs w:val="21"/>
              </w:rPr>
              <w:t>金融学</w:t>
            </w:r>
          </w:p>
        </w:tc>
        <w:tc>
          <w:tcPr>
            <w:tcW w:w="1417" w:type="dxa"/>
          </w:tcPr>
          <w:p w:rsidR="00DD3240" w:rsidRPr="00DD3240" w:rsidRDefault="00DD3240" w:rsidP="00DD3240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D3240">
              <w:rPr>
                <w:rFonts w:asciiTheme="minorEastAsia" w:eastAsiaTheme="minorEastAsia" w:hAnsiTheme="minorEastAsia" w:hint="eastAsia"/>
                <w:szCs w:val="21"/>
              </w:rPr>
              <w:t>张纪、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薛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选登、褚晓飞、朱云章、王晓燕、周韬</w:t>
            </w:r>
          </w:p>
        </w:tc>
        <w:tc>
          <w:tcPr>
            <w:tcW w:w="542" w:type="dxa"/>
            <w:vMerge/>
          </w:tcPr>
          <w:p w:rsidR="00DD3240" w:rsidRDefault="00DD3240" w:rsidP="00DD3240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D3240" w:rsidRDefault="00DD3240" w:rsidP="00DD3240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D3240" w:rsidRPr="00B912F0" w:rsidTr="00463823">
        <w:trPr>
          <w:cantSplit/>
          <w:trHeight w:val="1032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8B11D2" w:rsidRDefault="00DD3240" w:rsidP="00DD3240">
            <w:pPr>
              <w:spacing w:line="320" w:lineRule="exact"/>
              <w:rPr>
                <w:rStyle w:val="4Char"/>
                <w:b w:val="0"/>
                <w:color w:val="auto"/>
              </w:rPr>
            </w:pPr>
            <w:bookmarkStart w:id="54" w:name="_Toc494093102"/>
            <w:r w:rsidRPr="00B912F0">
              <w:rPr>
                <w:rStyle w:val="4Char"/>
                <w:rFonts w:hint="eastAsia"/>
                <w:b w:val="0"/>
                <w:color w:val="auto"/>
              </w:rPr>
              <w:t>统计学</w:t>
            </w:r>
          </w:p>
          <w:p w:rsidR="00DD3240" w:rsidRPr="00463646" w:rsidRDefault="00DD3240" w:rsidP="00DD3240">
            <w:pPr>
              <w:spacing w:line="320" w:lineRule="exact"/>
              <w:rPr>
                <w:rStyle w:val="4Char"/>
                <w:color w:val="auto"/>
              </w:rPr>
            </w:pPr>
            <w:r w:rsidRPr="00B912F0">
              <w:rPr>
                <w:rStyle w:val="4Char"/>
                <w:rFonts w:hint="eastAsia"/>
                <w:b w:val="0"/>
                <w:color w:val="auto"/>
              </w:rPr>
              <w:t>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027000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54"/>
          </w:p>
          <w:p w:rsidR="00DD3240" w:rsidRPr="00B912F0" w:rsidRDefault="00DD3240" w:rsidP="00DD3240">
            <w:pPr>
              <w:spacing w:line="320" w:lineRule="exac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DD3240" w:rsidRPr="009673ED" w:rsidRDefault="00DD3240" w:rsidP="00DD3240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1. </w:t>
            </w:r>
            <w:r w:rsidRPr="009673ED">
              <w:rPr>
                <w:rFonts w:eastAsia="宋体" w:hint="eastAsia"/>
                <w:szCs w:val="21"/>
              </w:rPr>
              <w:t>经济统计与决策</w:t>
            </w:r>
          </w:p>
        </w:tc>
        <w:tc>
          <w:tcPr>
            <w:tcW w:w="1417" w:type="dxa"/>
          </w:tcPr>
          <w:p w:rsidR="00DD3240" w:rsidRPr="00DD3240" w:rsidRDefault="00DD3240" w:rsidP="00DD3240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刘溢海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、张纪、杜威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漩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、马培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衢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薛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选登、褚晓飞、张学军、朱云章、吴松岭、高延军、王晓燕、韩灵梅、贾松伟、周韬</w:t>
            </w:r>
          </w:p>
        </w:tc>
        <w:tc>
          <w:tcPr>
            <w:tcW w:w="542" w:type="dxa"/>
            <w:vMerge w:val="restart"/>
          </w:tcPr>
          <w:p w:rsidR="00DD3240" w:rsidRDefault="00DD3240" w:rsidP="00DD3240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DD3240" w:rsidRDefault="00DD3240" w:rsidP="00DD3240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DD3240" w:rsidRPr="00463646" w:rsidRDefault="00DD3240" w:rsidP="00DD3240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4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303 </w:t>
            </w:r>
            <w:r w:rsidRPr="00B912F0">
              <w:rPr>
                <w:rFonts w:eastAsia="宋体" w:hint="eastAsia"/>
                <w:szCs w:val="21"/>
              </w:rPr>
              <w:t>数学三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892 </w:t>
            </w:r>
            <w:r w:rsidRPr="00B912F0">
              <w:rPr>
                <w:rFonts w:eastAsia="宋体" w:hint="eastAsia"/>
                <w:szCs w:val="21"/>
              </w:rPr>
              <w:t>西方经济学</w:t>
            </w:r>
          </w:p>
        </w:tc>
        <w:tc>
          <w:tcPr>
            <w:tcW w:w="1378" w:type="dxa"/>
            <w:vMerge w:val="restart"/>
          </w:tcPr>
          <w:p w:rsidR="00DD3240" w:rsidRPr="004D5904" w:rsidRDefault="00DD3240" w:rsidP="00DD3240">
            <w:pPr>
              <w:rPr>
                <w:rFonts w:eastAsia="宋体"/>
                <w:b/>
                <w:szCs w:val="21"/>
              </w:rPr>
            </w:pPr>
            <w:r w:rsidRPr="004D5904">
              <w:rPr>
                <w:rFonts w:eastAsia="宋体" w:hint="eastAsia"/>
                <w:b/>
                <w:szCs w:val="21"/>
              </w:rPr>
              <w:t>张老师：</w:t>
            </w:r>
          </w:p>
          <w:p w:rsidR="00DD3240" w:rsidRPr="00462845" w:rsidRDefault="00DD3240" w:rsidP="00DD3240">
            <w:pPr>
              <w:rPr>
                <w:rFonts w:eastAsia="宋体"/>
                <w:b/>
                <w:szCs w:val="21"/>
              </w:rPr>
            </w:pPr>
            <w:r w:rsidRPr="004D5904">
              <w:rPr>
                <w:rFonts w:eastAsia="宋体" w:hint="eastAsia"/>
                <w:b/>
                <w:szCs w:val="21"/>
              </w:rPr>
              <w:t>0</w:t>
            </w:r>
            <w:r w:rsidRPr="004D5904">
              <w:rPr>
                <w:rFonts w:eastAsia="宋体"/>
                <w:b/>
                <w:szCs w:val="21"/>
              </w:rPr>
              <w:t>379-65627510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区域经济学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①发展经济学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463646">
              <w:rPr>
                <w:rFonts w:eastAsia="宋体" w:hint="eastAsia"/>
                <w:szCs w:val="21"/>
              </w:rPr>
              <w:t>货币银行学</w:t>
            </w:r>
          </w:p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DD3240" w:rsidRPr="00B912F0" w:rsidTr="00463823">
        <w:trPr>
          <w:cantSplit/>
          <w:trHeight w:val="976"/>
          <w:jc w:val="center"/>
        </w:trPr>
        <w:tc>
          <w:tcPr>
            <w:tcW w:w="1233" w:type="dxa"/>
            <w:vMerge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D3240" w:rsidRPr="009673ED" w:rsidRDefault="00DD3240" w:rsidP="00DD3240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2. </w:t>
            </w:r>
            <w:r w:rsidRPr="009673ED">
              <w:rPr>
                <w:rFonts w:eastAsia="宋体" w:hint="eastAsia"/>
                <w:szCs w:val="21"/>
              </w:rPr>
              <w:t>金融统计与风险管理</w:t>
            </w:r>
          </w:p>
        </w:tc>
        <w:tc>
          <w:tcPr>
            <w:tcW w:w="1417" w:type="dxa"/>
          </w:tcPr>
          <w:p w:rsidR="00DD3240" w:rsidRPr="00DD3240" w:rsidRDefault="00DD3240" w:rsidP="00DD3240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刘溢海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、张纪、杜威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漩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、马培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衢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proofErr w:type="gramStart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薛</w:t>
            </w:r>
            <w:proofErr w:type="gramEnd"/>
            <w:r w:rsidRPr="00DD3240">
              <w:rPr>
                <w:rFonts w:asciiTheme="minorEastAsia" w:eastAsiaTheme="minorEastAsia" w:hAnsiTheme="minorEastAsia" w:hint="eastAsia"/>
                <w:szCs w:val="21"/>
              </w:rPr>
              <w:t>选登、褚晓飞、张学军、朱云章、吴松岭、高延军、王晓燕、韩灵梅、贾松伟、周韬</w:t>
            </w:r>
          </w:p>
        </w:tc>
        <w:tc>
          <w:tcPr>
            <w:tcW w:w="542" w:type="dxa"/>
            <w:vMerge/>
          </w:tcPr>
          <w:p w:rsidR="00DD3240" w:rsidRDefault="00DD3240" w:rsidP="00DD3240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D3240" w:rsidRDefault="00DD3240" w:rsidP="00DD3240">
            <w:pPr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D3240" w:rsidRPr="00B912F0" w:rsidRDefault="00DD3240" w:rsidP="00DD3240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1360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  <w:bookmarkStart w:id="55" w:name="_Toc494093103"/>
          </w:p>
          <w:p w:rsidR="00C029FC" w:rsidRDefault="00C029FC" w:rsidP="00C029FC">
            <w:pPr>
              <w:spacing w:line="300" w:lineRule="exact"/>
              <w:jc w:val="left"/>
            </w:pPr>
            <w:r w:rsidRPr="00443A2F">
              <w:rPr>
                <w:rFonts w:eastAsia="宋体" w:hint="eastAsia"/>
              </w:rPr>
              <w:t>014</w:t>
            </w:r>
            <w:r w:rsidRPr="00443A2F">
              <w:rPr>
                <w:rFonts w:eastAsia="宋体" w:hint="eastAsia"/>
              </w:rPr>
              <w:t>管理学院</w:t>
            </w:r>
            <w:bookmarkEnd w:id="55"/>
          </w:p>
          <w:p w:rsidR="00C029FC" w:rsidRPr="00B912F0" w:rsidRDefault="00C029FC" w:rsidP="00C029FC">
            <w:pPr>
              <w:spacing w:line="300" w:lineRule="exact"/>
              <w:jc w:val="left"/>
              <w:rPr>
                <w:szCs w:val="21"/>
              </w:rPr>
            </w:pP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C029FC" w:rsidRPr="0030186E" w:rsidRDefault="00C029FC" w:rsidP="00C029FC">
            <w:pPr>
              <w:spacing w:line="300" w:lineRule="exact"/>
              <w:jc w:val="left"/>
              <w:rPr>
                <w:rFonts w:eastAsia="宋体"/>
              </w:rPr>
            </w:pPr>
            <w:bookmarkStart w:id="56" w:name="_Toc494093104"/>
            <w:r w:rsidRPr="0030186E">
              <w:rPr>
                <w:rFonts w:eastAsia="宋体" w:hint="eastAsia"/>
              </w:rPr>
              <w:t>管理科学与工程（</w:t>
            </w:r>
            <w:r w:rsidRPr="0030186E">
              <w:rPr>
                <w:rFonts w:eastAsia="宋体"/>
              </w:rPr>
              <w:t>120100</w:t>
            </w:r>
            <w:r w:rsidRPr="0030186E">
              <w:rPr>
                <w:rFonts w:eastAsia="宋体" w:hint="eastAsia"/>
              </w:rPr>
              <w:t>）</w:t>
            </w:r>
            <w:bookmarkEnd w:id="56"/>
          </w:p>
          <w:p w:rsidR="00C029FC" w:rsidRPr="007D01F2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7D01F2">
              <w:rPr>
                <w:rFonts w:eastAsia="宋体" w:hint="eastAsia"/>
                <w:szCs w:val="21"/>
              </w:rPr>
              <w:t>1.</w:t>
            </w:r>
            <w:r w:rsidRPr="007D01F2">
              <w:rPr>
                <w:rFonts w:eastAsia="宋体" w:hint="eastAsia"/>
                <w:szCs w:val="21"/>
              </w:rPr>
              <w:t>管理科学</w:t>
            </w:r>
          </w:p>
        </w:tc>
        <w:tc>
          <w:tcPr>
            <w:tcW w:w="1417" w:type="dxa"/>
          </w:tcPr>
          <w:p w:rsidR="00C029FC" w:rsidRPr="003F540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3F5406">
              <w:rPr>
                <w:rFonts w:eastAsia="宋体" w:hint="eastAsia"/>
                <w:szCs w:val="21"/>
              </w:rPr>
              <w:t>韩德超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3F5406">
              <w:rPr>
                <w:rFonts w:eastAsia="宋体" w:hint="eastAsia"/>
                <w:szCs w:val="21"/>
              </w:rPr>
              <w:t>尤</w:t>
            </w:r>
            <w:r w:rsidRPr="003F5406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3F5406">
              <w:rPr>
                <w:rFonts w:eastAsia="宋体" w:hint="eastAsia"/>
                <w:szCs w:val="21"/>
              </w:rPr>
              <w:t>莉</w:t>
            </w:r>
            <w:proofErr w:type="gramEnd"/>
          </w:p>
          <w:p w:rsidR="00C029FC" w:rsidRPr="003F540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3F5406">
              <w:rPr>
                <w:rFonts w:eastAsia="宋体" w:hint="eastAsia"/>
                <w:szCs w:val="21"/>
              </w:rPr>
              <w:t>张大力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3F5406">
              <w:rPr>
                <w:rFonts w:eastAsia="宋体" w:hint="eastAsia"/>
                <w:szCs w:val="21"/>
              </w:rPr>
              <w:t>王炳刚</w:t>
            </w:r>
          </w:p>
          <w:p w:rsidR="00C029FC" w:rsidRPr="003F540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3F5406">
              <w:rPr>
                <w:rFonts w:eastAsia="宋体" w:hint="eastAsia"/>
                <w:szCs w:val="21"/>
              </w:rPr>
              <w:t>吕</w:t>
            </w:r>
            <w:proofErr w:type="gramEnd"/>
            <w:r w:rsidRPr="003F5406">
              <w:rPr>
                <w:rFonts w:eastAsia="宋体" w:hint="eastAsia"/>
                <w:szCs w:val="21"/>
              </w:rPr>
              <w:t xml:space="preserve">  </w:t>
            </w:r>
            <w:r w:rsidRPr="003F5406">
              <w:rPr>
                <w:rFonts w:eastAsia="宋体" w:hint="eastAsia"/>
                <w:szCs w:val="21"/>
              </w:rPr>
              <w:t>健</w:t>
            </w:r>
          </w:p>
        </w:tc>
        <w:tc>
          <w:tcPr>
            <w:tcW w:w="542" w:type="dxa"/>
            <w:vMerge w:val="restart"/>
          </w:tcPr>
          <w:p w:rsidR="00C029FC" w:rsidRPr="00B912F0" w:rsidRDefault="00450834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13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303</w:t>
            </w:r>
            <w:r w:rsidRPr="00B912F0">
              <w:rPr>
                <w:rFonts w:eastAsia="宋体" w:hint="eastAsia"/>
                <w:szCs w:val="21"/>
              </w:rPr>
              <w:t>数学三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835</w:t>
            </w:r>
            <w:r w:rsidRPr="00B912F0">
              <w:rPr>
                <w:rFonts w:eastAsia="宋体" w:hint="eastAsia"/>
                <w:szCs w:val="21"/>
              </w:rPr>
              <w:t>管理学原理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836</w:t>
            </w:r>
            <w:r w:rsidRPr="00B912F0">
              <w:rPr>
                <w:rFonts w:eastAsia="宋体" w:hint="eastAsia"/>
                <w:szCs w:val="21"/>
              </w:rPr>
              <w:t>财务会计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 w:val="restart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lastRenderedPageBreak/>
              <w:t>赵老师：</w:t>
            </w:r>
            <w:r w:rsidR="00821CAF" w:rsidRPr="00821CAF">
              <w:rPr>
                <w:rFonts w:eastAsia="宋体" w:hint="eastAsia"/>
                <w:b/>
                <w:szCs w:val="21"/>
              </w:rPr>
              <w:t>0379-60229798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企业战略管理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①人力资源管理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②市场营销学</w:t>
            </w:r>
          </w:p>
        </w:tc>
      </w:tr>
      <w:tr w:rsidR="00C029FC" w:rsidRPr="00B912F0" w:rsidTr="00463823">
        <w:trPr>
          <w:cantSplit/>
          <w:trHeight w:val="1775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7D01F2">
              <w:rPr>
                <w:rFonts w:eastAsia="宋体" w:hint="eastAsia"/>
                <w:szCs w:val="21"/>
              </w:rPr>
              <w:t>2.</w:t>
            </w:r>
            <w:r w:rsidRPr="007D01F2">
              <w:rPr>
                <w:rFonts w:eastAsia="宋体" w:hint="eastAsia"/>
                <w:szCs w:val="21"/>
              </w:rPr>
              <w:t>服务科学与工程</w:t>
            </w:r>
          </w:p>
        </w:tc>
        <w:tc>
          <w:tcPr>
            <w:tcW w:w="1417" w:type="dxa"/>
          </w:tcPr>
          <w:p w:rsidR="00C029FC" w:rsidRPr="003F540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3F5406">
              <w:rPr>
                <w:rFonts w:eastAsia="宋体" w:hint="eastAsia"/>
                <w:szCs w:val="21"/>
              </w:rPr>
              <w:t>邓国取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3F5406">
              <w:rPr>
                <w:rFonts w:eastAsia="宋体" w:hint="eastAsia"/>
                <w:szCs w:val="21"/>
              </w:rPr>
              <w:t>郭</w:t>
            </w:r>
            <w:proofErr w:type="gramEnd"/>
            <w:r w:rsidRPr="003F5406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3F5406">
              <w:rPr>
                <w:rFonts w:eastAsia="宋体" w:hint="eastAsia"/>
                <w:szCs w:val="21"/>
              </w:rPr>
              <w:t>凯</w:t>
            </w:r>
            <w:proofErr w:type="gramEnd"/>
          </w:p>
          <w:p w:rsidR="00C029FC" w:rsidRPr="003F540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3F5406">
              <w:rPr>
                <w:rFonts w:eastAsia="宋体" w:hint="eastAsia"/>
                <w:szCs w:val="21"/>
              </w:rPr>
              <w:t>许</w:t>
            </w:r>
            <w:r w:rsidRPr="003F5406">
              <w:rPr>
                <w:rFonts w:eastAsia="宋体" w:hint="eastAsia"/>
                <w:szCs w:val="21"/>
              </w:rPr>
              <w:t xml:space="preserve">  </w:t>
            </w:r>
            <w:r w:rsidRPr="003F5406">
              <w:rPr>
                <w:rFonts w:eastAsia="宋体" w:hint="eastAsia"/>
                <w:szCs w:val="21"/>
              </w:rPr>
              <w:t>军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3F5406">
              <w:rPr>
                <w:rFonts w:eastAsia="宋体" w:hint="eastAsia"/>
                <w:szCs w:val="21"/>
              </w:rPr>
              <w:t>韩</w:t>
            </w:r>
            <w:r w:rsidRPr="003F5406">
              <w:rPr>
                <w:rFonts w:eastAsia="宋体" w:hint="eastAsia"/>
                <w:szCs w:val="21"/>
              </w:rPr>
              <w:t xml:space="preserve">  </w:t>
            </w:r>
            <w:r w:rsidRPr="003F5406">
              <w:rPr>
                <w:rFonts w:eastAsia="宋体" w:hint="eastAsia"/>
                <w:szCs w:val="21"/>
              </w:rPr>
              <w:t>红</w:t>
            </w:r>
          </w:p>
        </w:tc>
        <w:tc>
          <w:tcPr>
            <w:tcW w:w="542" w:type="dxa"/>
            <w:vMerge/>
          </w:tcPr>
          <w:p w:rsidR="00C029FC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1285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7D01F2">
              <w:rPr>
                <w:rFonts w:eastAsia="宋体" w:hint="eastAsia"/>
                <w:szCs w:val="21"/>
              </w:rPr>
              <w:t>3.</w:t>
            </w:r>
            <w:r w:rsidRPr="007D01F2">
              <w:rPr>
                <w:rFonts w:eastAsia="宋体" w:hint="eastAsia"/>
                <w:szCs w:val="21"/>
              </w:rPr>
              <w:t>信息管理和管理信息系统</w:t>
            </w:r>
          </w:p>
        </w:tc>
        <w:tc>
          <w:tcPr>
            <w:tcW w:w="1417" w:type="dxa"/>
          </w:tcPr>
          <w:p w:rsidR="00C029FC" w:rsidRPr="003F540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3F5406">
              <w:rPr>
                <w:rFonts w:eastAsia="宋体" w:hint="eastAsia"/>
                <w:szCs w:val="21"/>
              </w:rPr>
              <w:t>王丹</w:t>
            </w:r>
            <w:proofErr w:type="gramStart"/>
            <w:r w:rsidRPr="003F5406">
              <w:rPr>
                <w:rFonts w:eastAsia="宋体" w:hint="eastAsia"/>
                <w:szCs w:val="21"/>
              </w:rPr>
              <w:t>丹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3F5406">
              <w:rPr>
                <w:rFonts w:eastAsia="宋体" w:hint="eastAsia"/>
                <w:szCs w:val="21"/>
              </w:rPr>
              <w:t>郭</w:t>
            </w:r>
            <w:proofErr w:type="gramEnd"/>
            <w:r w:rsidRPr="003F5406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3F5406">
              <w:rPr>
                <w:rFonts w:eastAsia="宋体" w:hint="eastAsia"/>
                <w:szCs w:val="21"/>
              </w:rPr>
              <w:t>凯</w:t>
            </w:r>
            <w:proofErr w:type="gramEnd"/>
          </w:p>
          <w:p w:rsidR="00C029FC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3F5406">
              <w:rPr>
                <w:rFonts w:eastAsia="宋体" w:hint="eastAsia"/>
                <w:szCs w:val="21"/>
              </w:rPr>
              <w:t>韩</w:t>
            </w:r>
            <w:r w:rsidRPr="003F5406">
              <w:rPr>
                <w:rFonts w:eastAsia="宋体" w:hint="eastAsia"/>
                <w:szCs w:val="21"/>
              </w:rPr>
              <w:t xml:space="preserve">  </w:t>
            </w:r>
            <w:r w:rsidRPr="003F5406">
              <w:rPr>
                <w:rFonts w:eastAsia="宋体" w:hint="eastAsia"/>
                <w:szCs w:val="21"/>
              </w:rPr>
              <w:t>红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3F5406">
              <w:rPr>
                <w:rFonts w:eastAsia="宋体" w:hint="eastAsia"/>
                <w:szCs w:val="21"/>
              </w:rPr>
              <w:t>郭海佳</w:t>
            </w:r>
          </w:p>
          <w:p w:rsidR="00590F80" w:rsidRPr="003F5406" w:rsidRDefault="00590F80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BA4109">
              <w:rPr>
                <w:rFonts w:eastAsia="宋体" w:hint="eastAsia"/>
                <w:szCs w:val="21"/>
              </w:rPr>
              <w:t>温芳</w:t>
            </w:r>
            <w:proofErr w:type="gramStart"/>
            <w:r w:rsidRPr="00BA4109">
              <w:rPr>
                <w:rFonts w:eastAsia="宋体" w:hint="eastAsia"/>
                <w:szCs w:val="21"/>
              </w:rPr>
              <w:t>芳</w:t>
            </w:r>
            <w:proofErr w:type="gramEnd"/>
          </w:p>
        </w:tc>
        <w:tc>
          <w:tcPr>
            <w:tcW w:w="542" w:type="dxa"/>
            <w:vMerge/>
          </w:tcPr>
          <w:p w:rsidR="00C029FC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991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B912F0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  <w:r w:rsidRPr="007D01F2">
              <w:rPr>
                <w:rFonts w:eastAsia="宋体" w:hint="eastAsia"/>
                <w:szCs w:val="21"/>
              </w:rPr>
              <w:t>4.</w:t>
            </w:r>
            <w:r w:rsidRPr="007D01F2">
              <w:rPr>
                <w:rFonts w:eastAsia="宋体" w:hint="eastAsia"/>
                <w:szCs w:val="21"/>
              </w:rPr>
              <w:t>技术创新与知识管理</w:t>
            </w:r>
          </w:p>
        </w:tc>
        <w:tc>
          <w:tcPr>
            <w:tcW w:w="1417" w:type="dxa"/>
          </w:tcPr>
          <w:p w:rsidR="00C029FC" w:rsidRPr="003F540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3F5406">
              <w:rPr>
                <w:rFonts w:eastAsia="宋体" w:hint="eastAsia"/>
                <w:szCs w:val="21"/>
              </w:rPr>
              <w:t>王丹</w:t>
            </w:r>
            <w:proofErr w:type="gramStart"/>
            <w:r w:rsidRPr="003F5406">
              <w:rPr>
                <w:rFonts w:eastAsia="宋体" w:hint="eastAsia"/>
                <w:szCs w:val="21"/>
              </w:rPr>
              <w:t>丹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3F5406">
              <w:rPr>
                <w:rFonts w:eastAsia="宋体" w:hint="eastAsia"/>
                <w:szCs w:val="21"/>
              </w:rPr>
              <w:t>韩德超</w:t>
            </w:r>
          </w:p>
          <w:p w:rsidR="00C029FC" w:rsidRPr="003F540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3F5406">
              <w:rPr>
                <w:rFonts w:eastAsia="宋体" w:hint="eastAsia"/>
                <w:szCs w:val="21"/>
              </w:rPr>
              <w:t>田虎伟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3F5406">
              <w:rPr>
                <w:rFonts w:eastAsia="宋体" w:hint="eastAsia"/>
                <w:szCs w:val="21"/>
              </w:rPr>
              <w:t>王清晓</w:t>
            </w:r>
          </w:p>
          <w:p w:rsidR="00C029FC" w:rsidRPr="003F540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3F5406">
              <w:rPr>
                <w:rFonts w:eastAsia="宋体" w:hint="eastAsia"/>
                <w:szCs w:val="21"/>
              </w:rPr>
              <w:t>王凤科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3F5406">
              <w:rPr>
                <w:rFonts w:eastAsia="宋体" w:hint="eastAsia"/>
                <w:szCs w:val="21"/>
              </w:rPr>
              <w:t>郭新宝</w:t>
            </w:r>
          </w:p>
        </w:tc>
        <w:tc>
          <w:tcPr>
            <w:tcW w:w="542" w:type="dxa"/>
            <w:vMerge/>
          </w:tcPr>
          <w:p w:rsidR="00C029FC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BA4109" w:rsidRPr="00B912F0" w:rsidTr="00463823">
        <w:trPr>
          <w:cantSplit/>
          <w:trHeight w:val="887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BA4109" w:rsidRDefault="00BA4109" w:rsidP="00BA4109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57" w:name="_Toc494093105"/>
            <w:r w:rsidRPr="00B912F0">
              <w:rPr>
                <w:rStyle w:val="4Char"/>
                <w:rFonts w:hint="eastAsia"/>
                <w:b w:val="0"/>
                <w:color w:val="auto"/>
              </w:rPr>
              <w:t>工商管理（</w:t>
            </w:r>
            <w:r w:rsidRPr="00B912F0">
              <w:rPr>
                <w:rStyle w:val="4Char"/>
                <w:b w:val="0"/>
                <w:color w:val="auto"/>
              </w:rPr>
              <w:t>1</w:t>
            </w:r>
            <w:r>
              <w:rPr>
                <w:rStyle w:val="4Char"/>
                <w:b w:val="0"/>
                <w:color w:val="auto"/>
              </w:rPr>
              <w:t>202</w:t>
            </w:r>
            <w:r w:rsidR="00F47E7A">
              <w:rPr>
                <w:rStyle w:val="4Char"/>
                <w:b w:val="0"/>
                <w:color w:val="auto"/>
              </w:rPr>
              <w:t>0</w:t>
            </w:r>
            <w:r w:rsidRPr="00B912F0">
              <w:rPr>
                <w:rStyle w:val="4Char"/>
                <w:b w:val="0"/>
                <w:color w:val="auto"/>
              </w:rPr>
              <w:t>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57"/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BA4109" w:rsidRPr="007D01F2" w:rsidRDefault="00BA4109" w:rsidP="00BA4109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1.</w:t>
            </w:r>
            <w:r w:rsidRPr="007D01F2">
              <w:rPr>
                <w:rFonts w:eastAsia="宋体" w:hint="eastAsia"/>
                <w:szCs w:val="21"/>
              </w:rPr>
              <w:t>会计学</w:t>
            </w:r>
          </w:p>
          <w:p w:rsidR="00BA4109" w:rsidRPr="00B912F0" w:rsidRDefault="00BA4109" w:rsidP="00BA4109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BA4109" w:rsidRPr="00BA4109" w:rsidRDefault="00BA4109" w:rsidP="00BA4109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BA4109">
              <w:rPr>
                <w:rFonts w:eastAsia="宋体" w:hint="eastAsia"/>
                <w:szCs w:val="21"/>
              </w:rPr>
              <w:t>段海艳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BA4109">
              <w:rPr>
                <w:rFonts w:eastAsia="宋体" w:hint="eastAsia"/>
                <w:szCs w:val="21"/>
              </w:rPr>
              <w:t>王</w:t>
            </w:r>
            <w:r w:rsidRPr="00BA4109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BA4109">
              <w:rPr>
                <w:rFonts w:eastAsia="宋体" w:hint="eastAsia"/>
                <w:szCs w:val="21"/>
              </w:rPr>
              <w:t>娟</w:t>
            </w:r>
            <w:proofErr w:type="gramEnd"/>
          </w:p>
          <w:p w:rsidR="00BA4109" w:rsidRPr="00BA4109" w:rsidRDefault="00BA4109" w:rsidP="00BA4109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BA4109">
              <w:rPr>
                <w:rFonts w:eastAsia="宋体" w:hint="eastAsia"/>
                <w:szCs w:val="21"/>
              </w:rPr>
              <w:t>蔡</w:t>
            </w:r>
            <w:proofErr w:type="gramEnd"/>
            <w:r w:rsidRPr="00BA4109">
              <w:rPr>
                <w:rFonts w:eastAsia="宋体" w:hint="eastAsia"/>
                <w:szCs w:val="21"/>
              </w:rPr>
              <w:t xml:space="preserve">  </w:t>
            </w:r>
            <w:r w:rsidRPr="00BA4109">
              <w:rPr>
                <w:rFonts w:eastAsia="宋体" w:hint="eastAsia"/>
                <w:szCs w:val="21"/>
              </w:rPr>
              <w:t>洁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BA4109">
              <w:rPr>
                <w:rFonts w:eastAsia="宋体" w:hint="eastAsia"/>
                <w:szCs w:val="21"/>
              </w:rPr>
              <w:t>吕</w:t>
            </w:r>
            <w:proofErr w:type="gramEnd"/>
            <w:r w:rsidRPr="00BA4109">
              <w:rPr>
                <w:rFonts w:eastAsia="宋体" w:hint="eastAsia"/>
                <w:szCs w:val="21"/>
              </w:rPr>
              <w:t xml:space="preserve">  </w:t>
            </w:r>
            <w:r w:rsidRPr="00BA4109">
              <w:rPr>
                <w:rFonts w:eastAsia="宋体" w:hint="eastAsia"/>
                <w:szCs w:val="21"/>
              </w:rPr>
              <w:t>丽</w:t>
            </w:r>
          </w:p>
          <w:p w:rsidR="00BA4109" w:rsidRPr="00BA4109" w:rsidRDefault="00BA4109" w:rsidP="00BA4109">
            <w:pPr>
              <w:spacing w:line="300" w:lineRule="exact"/>
              <w:rPr>
                <w:rFonts w:eastAsia="宋体"/>
                <w:szCs w:val="21"/>
              </w:rPr>
            </w:pPr>
            <w:r w:rsidRPr="00BA4109">
              <w:rPr>
                <w:rFonts w:eastAsia="宋体" w:hint="eastAsia"/>
                <w:szCs w:val="21"/>
              </w:rPr>
              <w:t>周青浮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BA4109">
              <w:rPr>
                <w:rFonts w:eastAsia="宋体" w:hint="eastAsia"/>
                <w:szCs w:val="21"/>
              </w:rPr>
              <w:t>吴希慧</w:t>
            </w:r>
          </w:p>
          <w:p w:rsidR="00BA4109" w:rsidRPr="00BA4109" w:rsidRDefault="00BA4109" w:rsidP="00BA4109">
            <w:pPr>
              <w:spacing w:line="300" w:lineRule="exact"/>
              <w:rPr>
                <w:rFonts w:eastAsia="宋体"/>
                <w:szCs w:val="21"/>
              </w:rPr>
            </w:pPr>
            <w:r w:rsidRPr="00BA4109">
              <w:rPr>
                <w:rFonts w:eastAsia="宋体" w:hint="eastAsia"/>
                <w:szCs w:val="21"/>
              </w:rPr>
              <w:t>时长洪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BA4109">
              <w:rPr>
                <w:rFonts w:eastAsia="宋体" w:hint="eastAsia"/>
                <w:szCs w:val="21"/>
              </w:rPr>
              <w:t>李宝锋</w:t>
            </w:r>
          </w:p>
          <w:p w:rsidR="00BA4109" w:rsidRPr="00BA4109" w:rsidRDefault="00BA4109" w:rsidP="00BA4109">
            <w:pPr>
              <w:spacing w:line="300" w:lineRule="exact"/>
              <w:rPr>
                <w:rFonts w:eastAsia="宋体"/>
                <w:szCs w:val="21"/>
              </w:rPr>
            </w:pPr>
            <w:r w:rsidRPr="00BA4109">
              <w:rPr>
                <w:rFonts w:eastAsia="宋体" w:hint="eastAsia"/>
                <w:szCs w:val="21"/>
              </w:rPr>
              <w:t>王晓莹</w:t>
            </w:r>
          </w:p>
        </w:tc>
        <w:tc>
          <w:tcPr>
            <w:tcW w:w="542" w:type="dxa"/>
            <w:vMerge w:val="restart"/>
          </w:tcPr>
          <w:p w:rsidR="00BA4109" w:rsidRPr="00B912F0" w:rsidRDefault="00BA4109" w:rsidP="00BA4109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 w:val="24"/>
              </w:rPr>
              <w:t>1</w:t>
            </w:r>
            <w:r>
              <w:rPr>
                <w:rFonts w:eastAsia="宋体"/>
                <w:b/>
                <w:sz w:val="24"/>
              </w:rPr>
              <w:t>0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303</w:t>
            </w:r>
            <w:r w:rsidRPr="00B912F0">
              <w:rPr>
                <w:rFonts w:eastAsia="宋体" w:hint="eastAsia"/>
                <w:szCs w:val="21"/>
              </w:rPr>
              <w:t>数学三</w:t>
            </w:r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835</w:t>
            </w:r>
            <w:r w:rsidRPr="00B912F0">
              <w:rPr>
                <w:rFonts w:eastAsia="宋体" w:hint="eastAsia"/>
                <w:szCs w:val="21"/>
              </w:rPr>
              <w:t>管理学原理</w:t>
            </w:r>
          </w:p>
          <w:p w:rsidR="00BA4109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836</w:t>
            </w:r>
            <w:r w:rsidRPr="00B912F0">
              <w:rPr>
                <w:rFonts w:eastAsia="宋体" w:hint="eastAsia"/>
                <w:szCs w:val="21"/>
              </w:rPr>
              <w:t>财务会计</w:t>
            </w:r>
          </w:p>
          <w:p w:rsidR="008B11D2" w:rsidRPr="00B912F0" w:rsidRDefault="008B11D2" w:rsidP="008B11D2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/>
                <w:szCs w:val="21"/>
              </w:rPr>
              <w:t>门</w:t>
            </w:r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/>
          </w:tcPr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BA4109" w:rsidRPr="00953D3E" w:rsidRDefault="00BA4109" w:rsidP="00BA4109">
            <w:pPr>
              <w:spacing w:line="400" w:lineRule="exact"/>
              <w:rPr>
                <w:rFonts w:eastAsia="宋体"/>
                <w:b/>
                <w:szCs w:val="21"/>
              </w:rPr>
            </w:pPr>
            <w:r w:rsidRPr="00953D3E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BA4109" w:rsidRPr="00953D3E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953D3E">
              <w:rPr>
                <w:rFonts w:eastAsia="宋体" w:hint="eastAsia"/>
                <w:szCs w:val="21"/>
              </w:rPr>
              <w:t>企业战略管理</w:t>
            </w:r>
          </w:p>
          <w:p w:rsidR="00BA4109" w:rsidRPr="00953D3E" w:rsidRDefault="00BA4109" w:rsidP="00BA4109">
            <w:pPr>
              <w:spacing w:line="400" w:lineRule="exact"/>
              <w:rPr>
                <w:rFonts w:eastAsia="宋体"/>
                <w:b/>
                <w:szCs w:val="21"/>
              </w:rPr>
            </w:pPr>
            <w:r w:rsidRPr="00953D3E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BA4109" w:rsidRPr="00953D3E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953D3E">
              <w:rPr>
                <w:rFonts w:eastAsia="宋体" w:hint="eastAsia"/>
                <w:szCs w:val="21"/>
              </w:rPr>
              <w:t>①人力资源管理</w:t>
            </w:r>
          </w:p>
          <w:p w:rsidR="00BA4109" w:rsidRPr="00953D3E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953D3E">
              <w:rPr>
                <w:rFonts w:eastAsia="宋体" w:hint="eastAsia"/>
                <w:szCs w:val="21"/>
              </w:rPr>
              <w:t>②市场营销学</w:t>
            </w:r>
          </w:p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BA4109" w:rsidRPr="00B912F0" w:rsidTr="00463823">
        <w:trPr>
          <w:cantSplit/>
          <w:trHeight w:val="886"/>
          <w:jc w:val="center"/>
        </w:trPr>
        <w:tc>
          <w:tcPr>
            <w:tcW w:w="1233" w:type="dxa"/>
            <w:vMerge/>
            <w:shd w:val="clear" w:color="auto" w:fill="auto"/>
          </w:tcPr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BA4109" w:rsidRPr="007D01F2" w:rsidRDefault="00BA4109" w:rsidP="00BA4109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2.</w:t>
            </w:r>
            <w:r w:rsidRPr="007D01F2">
              <w:rPr>
                <w:rFonts w:eastAsia="宋体" w:hint="eastAsia"/>
                <w:szCs w:val="21"/>
              </w:rPr>
              <w:t>企业管理</w:t>
            </w:r>
          </w:p>
          <w:p w:rsidR="00BA4109" w:rsidRPr="00B912F0" w:rsidRDefault="00BA4109" w:rsidP="00BA4109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417" w:type="dxa"/>
          </w:tcPr>
          <w:p w:rsidR="00BA4109" w:rsidRPr="00BA4109" w:rsidRDefault="00BB1A4F" w:rsidP="00BB1A4F">
            <w:pPr>
              <w:spacing w:line="300" w:lineRule="exact"/>
              <w:rPr>
                <w:rFonts w:eastAsia="宋体"/>
                <w:szCs w:val="21"/>
              </w:rPr>
            </w:pPr>
            <w:r w:rsidRPr="003F5406">
              <w:rPr>
                <w:rFonts w:eastAsia="宋体" w:hint="eastAsia"/>
                <w:szCs w:val="21"/>
              </w:rPr>
              <w:t>邓国取</w:t>
            </w:r>
            <w:r w:rsidR="00BA4109" w:rsidRPr="00BA4109">
              <w:rPr>
                <w:rFonts w:eastAsia="宋体" w:hint="eastAsia"/>
                <w:szCs w:val="21"/>
              </w:rPr>
              <w:t>温芳芳</w:t>
            </w:r>
            <w:r w:rsidR="00BA4109"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尤</w:t>
            </w:r>
            <w:r w:rsidR="00BA4109" w:rsidRPr="00BA4109">
              <w:rPr>
                <w:rFonts w:eastAsia="宋体" w:hint="eastAsia"/>
                <w:szCs w:val="21"/>
              </w:rPr>
              <w:t xml:space="preserve">  </w:t>
            </w:r>
            <w:r w:rsidR="00BA4109" w:rsidRPr="00BA4109">
              <w:rPr>
                <w:rFonts w:eastAsia="宋体" w:hint="eastAsia"/>
                <w:szCs w:val="21"/>
              </w:rPr>
              <w:t>莉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王清晓</w:t>
            </w:r>
            <w:r w:rsidR="00BA4109"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程金龙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王炳刚</w:t>
            </w:r>
            <w:r w:rsidR="00BA4109"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王凤科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杨利军</w:t>
            </w:r>
            <w:r w:rsidR="00BA4109"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郭献强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田子俊</w:t>
            </w:r>
            <w:r w:rsidR="00BA4109"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罗明亮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赵灵芝</w:t>
            </w:r>
            <w:r w:rsidR="00BA4109"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闫</w:t>
            </w:r>
            <w:r w:rsidR="00BA4109" w:rsidRPr="00BA4109">
              <w:rPr>
                <w:rFonts w:eastAsia="宋体" w:hint="eastAsia"/>
                <w:szCs w:val="21"/>
              </w:rPr>
              <w:t xml:space="preserve">  </w:t>
            </w:r>
            <w:r w:rsidR="00BA4109" w:rsidRPr="00BA4109">
              <w:rPr>
                <w:rFonts w:eastAsia="宋体" w:hint="eastAsia"/>
                <w:szCs w:val="21"/>
              </w:rPr>
              <w:t>瑾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="00BA4109" w:rsidRPr="00BA4109">
              <w:rPr>
                <w:rFonts w:eastAsia="宋体" w:hint="eastAsia"/>
                <w:szCs w:val="21"/>
              </w:rPr>
              <w:t>张大力</w:t>
            </w:r>
          </w:p>
        </w:tc>
        <w:tc>
          <w:tcPr>
            <w:tcW w:w="542" w:type="dxa"/>
            <w:vMerge/>
          </w:tcPr>
          <w:p w:rsidR="00BA4109" w:rsidRDefault="00BA4109" w:rsidP="00BA4109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BA4109" w:rsidRPr="00B912F0" w:rsidRDefault="00BA4109" w:rsidP="00BA4109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BA4109" w:rsidRPr="00953D3E" w:rsidRDefault="00BA4109" w:rsidP="00BA4109">
            <w:pPr>
              <w:spacing w:line="400" w:lineRule="exac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721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18420E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18420E">
              <w:rPr>
                <w:rFonts w:eastAsia="宋体" w:hint="eastAsia"/>
                <w:szCs w:val="21"/>
              </w:rPr>
              <w:t>3.</w:t>
            </w:r>
            <w:r w:rsidRPr="0018420E">
              <w:rPr>
                <w:rFonts w:eastAsia="宋体" w:hint="eastAsia"/>
                <w:szCs w:val="21"/>
              </w:rPr>
              <w:t>技术经济及管理</w:t>
            </w:r>
          </w:p>
        </w:tc>
        <w:tc>
          <w:tcPr>
            <w:tcW w:w="1417" w:type="dxa"/>
          </w:tcPr>
          <w:p w:rsidR="00C029FC" w:rsidRPr="0018420E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18420E">
              <w:rPr>
                <w:rFonts w:eastAsia="宋体" w:hint="eastAsia"/>
                <w:szCs w:val="21"/>
              </w:rPr>
              <w:t>许</w:t>
            </w:r>
            <w:r w:rsidRPr="0018420E">
              <w:rPr>
                <w:rFonts w:eastAsia="宋体" w:hint="eastAsia"/>
                <w:szCs w:val="21"/>
              </w:rPr>
              <w:t xml:space="preserve">  </w:t>
            </w:r>
            <w:r w:rsidRPr="0018420E">
              <w:rPr>
                <w:rFonts w:eastAsia="宋体" w:hint="eastAsia"/>
                <w:szCs w:val="21"/>
              </w:rPr>
              <w:t>军</w:t>
            </w:r>
            <w:r w:rsidRPr="0018420E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18420E">
              <w:rPr>
                <w:rFonts w:eastAsia="宋体" w:hint="eastAsia"/>
                <w:szCs w:val="21"/>
              </w:rPr>
              <w:t>蔡</w:t>
            </w:r>
            <w:proofErr w:type="gramEnd"/>
            <w:r w:rsidRPr="0018420E">
              <w:rPr>
                <w:rFonts w:eastAsia="宋体" w:hint="eastAsia"/>
                <w:szCs w:val="21"/>
              </w:rPr>
              <w:t xml:space="preserve">  </w:t>
            </w:r>
            <w:r w:rsidRPr="0018420E">
              <w:rPr>
                <w:rFonts w:eastAsia="宋体" w:hint="eastAsia"/>
                <w:szCs w:val="21"/>
              </w:rPr>
              <w:t>洁</w:t>
            </w:r>
          </w:p>
          <w:p w:rsidR="00C029FC" w:rsidRPr="0018420E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18420E">
              <w:rPr>
                <w:rFonts w:eastAsia="宋体" w:hint="eastAsia"/>
                <w:szCs w:val="21"/>
              </w:rPr>
              <w:t>郭新宝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18420E">
              <w:rPr>
                <w:rFonts w:eastAsia="宋体" w:hint="eastAsia"/>
                <w:szCs w:val="21"/>
              </w:rPr>
              <w:t>吕</w:t>
            </w:r>
            <w:proofErr w:type="gramEnd"/>
            <w:r w:rsidRPr="0018420E">
              <w:rPr>
                <w:rFonts w:eastAsia="宋体" w:hint="eastAsia"/>
                <w:szCs w:val="21"/>
              </w:rPr>
              <w:t xml:space="preserve">  </w:t>
            </w:r>
            <w:r w:rsidRPr="0018420E">
              <w:rPr>
                <w:rFonts w:eastAsia="宋体" w:hint="eastAsia"/>
                <w:szCs w:val="21"/>
              </w:rPr>
              <w:t>健</w:t>
            </w:r>
          </w:p>
        </w:tc>
        <w:tc>
          <w:tcPr>
            <w:tcW w:w="542" w:type="dxa"/>
            <w:vMerge/>
          </w:tcPr>
          <w:p w:rsidR="00C029FC" w:rsidRDefault="00C029FC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953D3E" w:rsidRDefault="00C029FC" w:rsidP="00C029FC">
            <w:pPr>
              <w:spacing w:line="400" w:lineRule="exac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886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18420E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18420E">
              <w:rPr>
                <w:rFonts w:eastAsia="宋体" w:hint="eastAsia"/>
                <w:szCs w:val="21"/>
              </w:rPr>
              <w:t>4.</w:t>
            </w:r>
            <w:r w:rsidRPr="0018420E">
              <w:rPr>
                <w:rFonts w:eastAsia="宋体" w:hint="eastAsia"/>
                <w:szCs w:val="21"/>
              </w:rPr>
              <w:t>旅游管理</w:t>
            </w:r>
          </w:p>
        </w:tc>
        <w:tc>
          <w:tcPr>
            <w:tcW w:w="1417" w:type="dxa"/>
          </w:tcPr>
          <w:p w:rsidR="00C029FC" w:rsidRPr="0018420E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18420E">
              <w:rPr>
                <w:rFonts w:eastAsia="宋体" w:hint="eastAsia"/>
                <w:szCs w:val="21"/>
              </w:rPr>
              <w:t>程金龙</w:t>
            </w:r>
            <w:r w:rsidRPr="0018420E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18420E">
              <w:rPr>
                <w:rFonts w:eastAsia="宋体" w:hint="eastAsia"/>
                <w:szCs w:val="21"/>
              </w:rPr>
              <w:t>闫</w:t>
            </w:r>
            <w:proofErr w:type="gramEnd"/>
            <w:r w:rsidRPr="0018420E">
              <w:rPr>
                <w:rFonts w:eastAsia="宋体" w:hint="eastAsia"/>
                <w:szCs w:val="21"/>
              </w:rPr>
              <w:t>红霞</w:t>
            </w:r>
          </w:p>
        </w:tc>
        <w:tc>
          <w:tcPr>
            <w:tcW w:w="542" w:type="dxa"/>
            <w:vMerge/>
          </w:tcPr>
          <w:p w:rsidR="00C029FC" w:rsidRDefault="00C029FC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953D3E" w:rsidRDefault="00C029FC" w:rsidP="00C029FC">
            <w:pPr>
              <w:spacing w:line="400" w:lineRule="exact"/>
              <w:rPr>
                <w:rFonts w:eastAsia="宋体"/>
                <w:b/>
                <w:szCs w:val="21"/>
              </w:rPr>
            </w:pPr>
          </w:p>
        </w:tc>
      </w:tr>
      <w:tr w:rsidR="00745C83" w:rsidRPr="00B912F0" w:rsidTr="00463823">
        <w:trPr>
          <w:cantSplit/>
          <w:trHeight w:val="2022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745C83" w:rsidRDefault="00745C83" w:rsidP="00745C83">
            <w:pPr>
              <w:spacing w:line="300" w:lineRule="exact"/>
              <w:jc w:val="left"/>
              <w:rPr>
                <w:rFonts w:eastAsia="宋体"/>
                <w:b/>
                <w:color w:val="000000"/>
                <w:szCs w:val="21"/>
              </w:rPr>
            </w:pPr>
            <w:r w:rsidRPr="009214C3">
              <w:rPr>
                <w:rFonts w:eastAsia="宋体" w:hint="eastAsia"/>
                <w:b/>
                <w:color w:val="000000"/>
                <w:szCs w:val="21"/>
              </w:rPr>
              <w:t>学科专业名称及代码：</w:t>
            </w:r>
          </w:p>
          <w:p w:rsidR="00745C83" w:rsidRPr="009214C3" w:rsidRDefault="00745C83" w:rsidP="00745C83">
            <w:pPr>
              <w:spacing w:line="300" w:lineRule="exact"/>
              <w:jc w:val="left"/>
              <w:rPr>
                <w:rFonts w:eastAsia="宋体"/>
                <w:color w:val="000000"/>
                <w:szCs w:val="21"/>
              </w:rPr>
            </w:pPr>
          </w:p>
          <w:p w:rsidR="00745C83" w:rsidRDefault="00745C83" w:rsidP="00745C83">
            <w:pPr>
              <w:spacing w:line="300" w:lineRule="exact"/>
              <w:jc w:val="left"/>
              <w:rPr>
                <w:rStyle w:val="4Char"/>
                <w:b w:val="0"/>
                <w:color w:val="000000"/>
              </w:rPr>
            </w:pPr>
            <w:bookmarkStart w:id="58" w:name="_Toc494093106"/>
            <w:r>
              <w:rPr>
                <w:rStyle w:val="4Char"/>
                <w:rFonts w:hint="eastAsia"/>
                <w:b w:val="0"/>
                <w:color w:val="000000"/>
              </w:rPr>
              <w:t>图书馆学</w:t>
            </w:r>
          </w:p>
          <w:p w:rsidR="00745C83" w:rsidRPr="003B4F19" w:rsidRDefault="00745C83" w:rsidP="00745C83">
            <w:pPr>
              <w:spacing w:line="300" w:lineRule="exact"/>
              <w:jc w:val="left"/>
              <w:rPr>
                <w:rFonts w:ascii="Arial" w:eastAsia="宋体" w:hAnsi="Arial"/>
                <w:bCs/>
                <w:color w:val="000000"/>
                <w:szCs w:val="18"/>
              </w:rPr>
            </w:pPr>
            <w:r>
              <w:rPr>
                <w:rStyle w:val="4Char"/>
                <w:b w:val="0"/>
                <w:color w:val="000000"/>
              </w:rPr>
              <w:t>(</w:t>
            </w:r>
            <w:r w:rsidRPr="009214C3">
              <w:rPr>
                <w:rStyle w:val="4Char"/>
                <w:rFonts w:hint="eastAsia"/>
                <w:b w:val="0"/>
                <w:color w:val="000000"/>
              </w:rPr>
              <w:t>120501</w:t>
            </w:r>
            <w:bookmarkEnd w:id="58"/>
            <w:r>
              <w:rPr>
                <w:rStyle w:val="4Char"/>
                <w:rFonts w:hint="eastAsia"/>
                <w:b w:val="0"/>
                <w:color w:val="000000"/>
              </w:rPr>
              <w:t>)</w:t>
            </w:r>
          </w:p>
          <w:p w:rsidR="00745C83" w:rsidRPr="009214C3" w:rsidRDefault="00745C83" w:rsidP="00745C83">
            <w:pPr>
              <w:spacing w:line="300" w:lineRule="exact"/>
              <w:jc w:val="left"/>
              <w:rPr>
                <w:rFonts w:eastAsia="宋体"/>
                <w:color w:val="000000"/>
                <w:szCs w:val="21"/>
              </w:rPr>
            </w:pPr>
          </w:p>
        </w:tc>
        <w:tc>
          <w:tcPr>
            <w:tcW w:w="1023" w:type="dxa"/>
          </w:tcPr>
          <w:p w:rsidR="00745C83" w:rsidRPr="007025BB" w:rsidRDefault="00745C83" w:rsidP="007025BB">
            <w:pPr>
              <w:spacing w:line="300" w:lineRule="exact"/>
              <w:rPr>
                <w:rFonts w:eastAsia="宋体"/>
                <w:szCs w:val="21"/>
              </w:rPr>
            </w:pPr>
            <w:r w:rsidRPr="007025BB">
              <w:rPr>
                <w:rFonts w:eastAsia="宋体"/>
                <w:szCs w:val="21"/>
              </w:rPr>
              <w:t>1</w:t>
            </w:r>
            <w:r w:rsidRPr="007025BB">
              <w:rPr>
                <w:rFonts w:eastAsia="宋体" w:hint="eastAsia"/>
                <w:szCs w:val="21"/>
              </w:rPr>
              <w:t>.</w:t>
            </w:r>
            <w:r w:rsidRPr="007025BB">
              <w:rPr>
                <w:rFonts w:eastAsia="宋体" w:hint="eastAsia"/>
                <w:szCs w:val="21"/>
              </w:rPr>
              <w:t>信息管理与信息计量研究</w:t>
            </w:r>
          </w:p>
        </w:tc>
        <w:tc>
          <w:tcPr>
            <w:tcW w:w="1417" w:type="dxa"/>
          </w:tcPr>
          <w:p w:rsidR="00745C83" w:rsidRPr="00745C83" w:rsidRDefault="00745C83" w:rsidP="00745C83">
            <w:pPr>
              <w:spacing w:line="400" w:lineRule="exact"/>
              <w:rPr>
                <w:rFonts w:asciiTheme="minorEastAsia" w:eastAsiaTheme="minorEastAsia" w:hAnsiTheme="minorEastAsia"/>
                <w:szCs w:val="18"/>
              </w:rPr>
            </w:pPr>
            <w:r w:rsidRPr="00745C83">
              <w:rPr>
                <w:rFonts w:asciiTheme="minorEastAsia" w:eastAsiaTheme="minorEastAsia" w:hAnsiTheme="minorEastAsia" w:hint="eastAsia"/>
                <w:szCs w:val="18"/>
              </w:rPr>
              <w:t>秦长江</w:t>
            </w:r>
          </w:p>
        </w:tc>
        <w:tc>
          <w:tcPr>
            <w:tcW w:w="542" w:type="dxa"/>
            <w:vMerge w:val="restart"/>
          </w:tcPr>
          <w:p w:rsidR="00745C83" w:rsidRPr="00B912F0" w:rsidRDefault="00745C83" w:rsidP="00745C83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2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745C83" w:rsidRPr="004914F4" w:rsidRDefault="00745C83" w:rsidP="00745C83">
            <w:pPr>
              <w:spacing w:line="300" w:lineRule="exact"/>
              <w:rPr>
                <w:rFonts w:eastAsia="宋体"/>
                <w:b/>
                <w:color w:val="000000"/>
              </w:rPr>
            </w:pPr>
            <w:r w:rsidRPr="004914F4">
              <w:rPr>
                <w:rFonts w:eastAsia="宋体" w:hint="eastAsia"/>
                <w:b/>
                <w:color w:val="000000"/>
              </w:rPr>
              <w:t>第一单元（思想政治理论）：</w:t>
            </w:r>
          </w:p>
          <w:p w:rsidR="00745C83" w:rsidRPr="004914F4" w:rsidRDefault="00745C83" w:rsidP="00745C83">
            <w:pPr>
              <w:spacing w:line="300" w:lineRule="exact"/>
              <w:rPr>
                <w:rFonts w:eastAsia="宋体"/>
                <w:color w:val="000000"/>
              </w:rPr>
            </w:pPr>
            <w:r w:rsidRPr="004914F4">
              <w:rPr>
                <w:rFonts w:eastAsia="宋体" w:hint="eastAsia"/>
                <w:color w:val="000000"/>
              </w:rPr>
              <w:t>101</w:t>
            </w:r>
            <w:r w:rsidRPr="004914F4">
              <w:rPr>
                <w:rFonts w:eastAsia="宋体" w:hint="eastAsia"/>
                <w:color w:val="000000"/>
              </w:rPr>
              <w:t>思想政治理论</w:t>
            </w:r>
          </w:p>
          <w:p w:rsidR="00745C83" w:rsidRPr="004914F4" w:rsidRDefault="00745C83" w:rsidP="00745C83">
            <w:pPr>
              <w:spacing w:line="300" w:lineRule="exact"/>
              <w:rPr>
                <w:rFonts w:eastAsia="宋体"/>
                <w:b/>
                <w:color w:val="000000"/>
              </w:rPr>
            </w:pPr>
            <w:r w:rsidRPr="004914F4">
              <w:rPr>
                <w:rFonts w:eastAsia="宋体" w:hint="eastAsia"/>
                <w:b/>
                <w:color w:val="000000"/>
              </w:rPr>
              <w:t>第二单元：</w:t>
            </w:r>
          </w:p>
          <w:p w:rsidR="00745C83" w:rsidRPr="004914F4" w:rsidRDefault="00745C83" w:rsidP="00745C83">
            <w:pPr>
              <w:spacing w:line="300" w:lineRule="exact"/>
              <w:rPr>
                <w:rFonts w:eastAsia="宋体"/>
                <w:color w:val="000000"/>
              </w:rPr>
            </w:pPr>
            <w:r w:rsidRPr="004914F4">
              <w:rPr>
                <w:rFonts w:eastAsia="宋体" w:hint="eastAsia"/>
                <w:color w:val="000000"/>
              </w:rPr>
              <w:t>201</w:t>
            </w:r>
            <w:r w:rsidRPr="004914F4">
              <w:rPr>
                <w:rFonts w:eastAsia="宋体" w:hint="eastAsia"/>
                <w:color w:val="000000"/>
              </w:rPr>
              <w:t>英语一</w:t>
            </w:r>
          </w:p>
          <w:p w:rsidR="00745C83" w:rsidRPr="004914F4" w:rsidRDefault="00745C83" w:rsidP="00745C83">
            <w:pPr>
              <w:spacing w:line="300" w:lineRule="exact"/>
              <w:rPr>
                <w:rFonts w:eastAsia="宋体"/>
                <w:b/>
                <w:color w:val="000000"/>
              </w:rPr>
            </w:pPr>
            <w:r w:rsidRPr="004914F4">
              <w:rPr>
                <w:rFonts w:eastAsia="宋体" w:hint="eastAsia"/>
                <w:b/>
                <w:color w:val="000000"/>
              </w:rPr>
              <w:t>第三单元：</w:t>
            </w:r>
          </w:p>
          <w:p w:rsidR="00745C83" w:rsidRPr="004914F4" w:rsidRDefault="00745C83" w:rsidP="00745C83">
            <w:pPr>
              <w:spacing w:line="300" w:lineRule="exact"/>
              <w:rPr>
                <w:rFonts w:eastAsia="宋体"/>
                <w:color w:val="000000"/>
              </w:rPr>
            </w:pPr>
            <w:r w:rsidRPr="004914F4">
              <w:rPr>
                <w:rFonts w:eastAsia="宋体" w:hint="eastAsia"/>
                <w:color w:val="000000"/>
              </w:rPr>
              <w:t>635</w:t>
            </w:r>
            <w:r w:rsidRPr="004914F4">
              <w:rPr>
                <w:rFonts w:eastAsia="宋体" w:hint="eastAsia"/>
                <w:color w:val="000000"/>
              </w:rPr>
              <w:t>图书馆学概论</w:t>
            </w:r>
          </w:p>
          <w:p w:rsidR="00745C83" w:rsidRPr="004914F4" w:rsidRDefault="00745C83" w:rsidP="00745C83">
            <w:pPr>
              <w:spacing w:line="300" w:lineRule="exact"/>
              <w:rPr>
                <w:rFonts w:eastAsia="宋体"/>
                <w:b/>
                <w:color w:val="000000"/>
              </w:rPr>
            </w:pPr>
            <w:r w:rsidRPr="004914F4">
              <w:rPr>
                <w:rFonts w:eastAsia="宋体" w:hint="eastAsia"/>
                <w:b/>
                <w:color w:val="000000"/>
              </w:rPr>
              <w:t>第四单元：</w:t>
            </w:r>
          </w:p>
          <w:p w:rsidR="00745C83" w:rsidRPr="004914F4" w:rsidRDefault="00745C83" w:rsidP="00745C83">
            <w:pPr>
              <w:spacing w:line="300" w:lineRule="exact"/>
              <w:rPr>
                <w:rFonts w:eastAsia="宋体"/>
                <w:color w:val="000000"/>
              </w:rPr>
            </w:pPr>
            <w:r w:rsidRPr="004914F4">
              <w:rPr>
                <w:rFonts w:eastAsia="宋体" w:hint="eastAsia"/>
                <w:color w:val="000000"/>
              </w:rPr>
              <w:t>855</w:t>
            </w:r>
            <w:r w:rsidRPr="004914F4">
              <w:rPr>
                <w:rFonts w:eastAsia="宋体" w:hint="eastAsia"/>
                <w:color w:val="000000"/>
              </w:rPr>
              <w:t>信息资源管理</w:t>
            </w:r>
          </w:p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 w:val="restart"/>
          </w:tcPr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赵老师：</w:t>
            </w:r>
            <w:r>
              <w:rPr>
                <w:rFonts w:eastAsia="宋体" w:hint="eastAsia"/>
                <w:b/>
                <w:szCs w:val="21"/>
              </w:rPr>
              <w:t>0379-61123619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745C83" w:rsidRDefault="00745C83" w:rsidP="00745C8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信息检索</w:t>
            </w:r>
          </w:p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①文献分类</w:t>
            </w:r>
          </w:p>
          <w:p w:rsidR="00745C83" w:rsidRPr="00B912F0" w:rsidRDefault="00745C83" w:rsidP="00745C83">
            <w:pPr>
              <w:spacing w:line="300" w:lineRule="exact"/>
              <w:ind w:left="-7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②文献组织</w:t>
            </w:r>
          </w:p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745C83" w:rsidRPr="00B912F0" w:rsidTr="00463823">
        <w:trPr>
          <w:cantSplit/>
          <w:trHeight w:val="2022"/>
          <w:jc w:val="center"/>
        </w:trPr>
        <w:tc>
          <w:tcPr>
            <w:tcW w:w="1233" w:type="dxa"/>
            <w:vMerge/>
            <w:shd w:val="clear" w:color="auto" w:fill="auto"/>
          </w:tcPr>
          <w:p w:rsidR="00745C83" w:rsidRPr="009214C3" w:rsidRDefault="00745C83" w:rsidP="00745C83">
            <w:pPr>
              <w:spacing w:line="300" w:lineRule="exact"/>
              <w:jc w:val="left"/>
              <w:rPr>
                <w:rFonts w:eastAsia="宋体"/>
                <w:b/>
                <w:color w:val="000000"/>
                <w:szCs w:val="21"/>
              </w:rPr>
            </w:pPr>
          </w:p>
        </w:tc>
        <w:tc>
          <w:tcPr>
            <w:tcW w:w="1023" w:type="dxa"/>
          </w:tcPr>
          <w:p w:rsidR="00745C83" w:rsidRPr="007025BB" w:rsidRDefault="00745C83" w:rsidP="007025BB">
            <w:pPr>
              <w:spacing w:line="300" w:lineRule="exact"/>
              <w:rPr>
                <w:rFonts w:eastAsia="宋体"/>
                <w:szCs w:val="21"/>
              </w:rPr>
            </w:pPr>
            <w:r w:rsidRPr="007025BB">
              <w:rPr>
                <w:rFonts w:eastAsia="宋体"/>
                <w:szCs w:val="21"/>
              </w:rPr>
              <w:t>2</w:t>
            </w:r>
            <w:r w:rsidRPr="007025BB">
              <w:rPr>
                <w:rFonts w:eastAsia="宋体" w:hint="eastAsia"/>
                <w:szCs w:val="21"/>
              </w:rPr>
              <w:t>.</w:t>
            </w:r>
            <w:r w:rsidRPr="007025BB">
              <w:rPr>
                <w:rFonts w:eastAsia="宋体" w:hint="eastAsia"/>
                <w:szCs w:val="21"/>
              </w:rPr>
              <w:t>数字信息资源管理与服务研究</w:t>
            </w:r>
          </w:p>
        </w:tc>
        <w:tc>
          <w:tcPr>
            <w:tcW w:w="1417" w:type="dxa"/>
          </w:tcPr>
          <w:p w:rsidR="00745C83" w:rsidRPr="00745C83" w:rsidRDefault="00745C83" w:rsidP="00745C83">
            <w:pPr>
              <w:spacing w:line="400" w:lineRule="exact"/>
              <w:rPr>
                <w:rFonts w:asciiTheme="minorEastAsia" w:eastAsiaTheme="minorEastAsia" w:hAnsiTheme="minorEastAsia"/>
                <w:szCs w:val="18"/>
              </w:rPr>
            </w:pPr>
            <w:proofErr w:type="gramStart"/>
            <w:r w:rsidRPr="00745C83">
              <w:rPr>
                <w:rFonts w:asciiTheme="minorEastAsia" w:eastAsiaTheme="minorEastAsia" w:hAnsiTheme="minorEastAsia" w:hint="eastAsia"/>
                <w:szCs w:val="18"/>
              </w:rPr>
              <w:t>牛卫东</w:t>
            </w:r>
            <w:proofErr w:type="gramEnd"/>
          </w:p>
        </w:tc>
        <w:tc>
          <w:tcPr>
            <w:tcW w:w="542" w:type="dxa"/>
            <w:vMerge/>
          </w:tcPr>
          <w:p w:rsidR="00745C83" w:rsidRDefault="00745C83" w:rsidP="00745C83">
            <w:pPr>
              <w:spacing w:line="300" w:lineRule="exact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45C83" w:rsidRPr="004914F4" w:rsidRDefault="00745C83" w:rsidP="00745C83">
            <w:pPr>
              <w:spacing w:line="300" w:lineRule="exact"/>
              <w:rPr>
                <w:rFonts w:eastAsia="宋体"/>
                <w:b/>
                <w:color w:val="000000"/>
              </w:rPr>
            </w:pPr>
          </w:p>
        </w:tc>
        <w:tc>
          <w:tcPr>
            <w:tcW w:w="1378" w:type="dxa"/>
            <w:vMerge/>
          </w:tcPr>
          <w:p w:rsidR="00745C83" w:rsidRDefault="00745C83" w:rsidP="00745C8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745C83" w:rsidRPr="00B912F0" w:rsidTr="00463823">
        <w:trPr>
          <w:cantSplit/>
          <w:trHeight w:val="1234"/>
          <w:jc w:val="center"/>
        </w:trPr>
        <w:tc>
          <w:tcPr>
            <w:tcW w:w="1233" w:type="dxa"/>
            <w:vMerge/>
            <w:shd w:val="clear" w:color="auto" w:fill="auto"/>
          </w:tcPr>
          <w:p w:rsidR="00745C83" w:rsidRPr="009214C3" w:rsidRDefault="00745C83" w:rsidP="00745C83">
            <w:pPr>
              <w:spacing w:line="300" w:lineRule="exact"/>
              <w:jc w:val="left"/>
              <w:rPr>
                <w:rFonts w:eastAsia="宋体"/>
                <w:b/>
                <w:color w:val="000000"/>
                <w:szCs w:val="21"/>
              </w:rPr>
            </w:pPr>
          </w:p>
        </w:tc>
        <w:tc>
          <w:tcPr>
            <w:tcW w:w="1023" w:type="dxa"/>
          </w:tcPr>
          <w:p w:rsidR="00745C83" w:rsidRPr="007025BB" w:rsidRDefault="00745C83" w:rsidP="007025BB">
            <w:pPr>
              <w:spacing w:line="300" w:lineRule="exact"/>
              <w:rPr>
                <w:rFonts w:eastAsia="宋体"/>
                <w:szCs w:val="21"/>
              </w:rPr>
            </w:pPr>
            <w:r w:rsidRPr="007025BB">
              <w:rPr>
                <w:rFonts w:eastAsia="宋体" w:hint="eastAsia"/>
                <w:szCs w:val="21"/>
              </w:rPr>
              <w:t>3.</w:t>
            </w:r>
            <w:r w:rsidRPr="007025BB">
              <w:rPr>
                <w:rFonts w:eastAsia="宋体" w:hint="eastAsia"/>
                <w:szCs w:val="21"/>
              </w:rPr>
              <w:t>图书馆管理与社会化服务研究</w:t>
            </w:r>
          </w:p>
        </w:tc>
        <w:tc>
          <w:tcPr>
            <w:tcW w:w="1417" w:type="dxa"/>
          </w:tcPr>
          <w:p w:rsidR="00745C83" w:rsidRPr="00745C83" w:rsidRDefault="00745C83" w:rsidP="00745C83">
            <w:pPr>
              <w:spacing w:line="400" w:lineRule="exact"/>
              <w:rPr>
                <w:rFonts w:asciiTheme="minorEastAsia" w:eastAsiaTheme="minorEastAsia" w:hAnsiTheme="minorEastAsia"/>
                <w:szCs w:val="18"/>
              </w:rPr>
            </w:pPr>
            <w:proofErr w:type="gramStart"/>
            <w:r w:rsidRPr="00745C83">
              <w:rPr>
                <w:rFonts w:asciiTheme="minorEastAsia" w:eastAsiaTheme="minorEastAsia" w:hAnsiTheme="minorEastAsia" w:hint="eastAsia"/>
                <w:szCs w:val="18"/>
              </w:rPr>
              <w:t>李俭</w:t>
            </w:r>
            <w:proofErr w:type="gramEnd"/>
          </w:p>
        </w:tc>
        <w:tc>
          <w:tcPr>
            <w:tcW w:w="542" w:type="dxa"/>
            <w:vMerge/>
          </w:tcPr>
          <w:p w:rsidR="00745C83" w:rsidRDefault="00745C83" w:rsidP="00745C83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745C83" w:rsidRDefault="00745C83" w:rsidP="00745C8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45C83" w:rsidRPr="00B912F0" w:rsidRDefault="00745C83" w:rsidP="00745C83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1217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D4497D" w:rsidRPr="000356C1" w:rsidRDefault="00D4497D" w:rsidP="000356C1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59" w:name="_Toc494093107"/>
            <w:r w:rsidRPr="000356C1">
              <w:rPr>
                <w:rStyle w:val="4Char"/>
                <w:rFonts w:hint="eastAsia"/>
                <w:b w:val="0"/>
                <w:color w:val="auto"/>
              </w:rPr>
              <w:t>015</w:t>
            </w:r>
            <w:r w:rsidR="000356C1" w:rsidRPr="000356C1">
              <w:rPr>
                <w:rStyle w:val="4Char"/>
                <w:rFonts w:hint="eastAsia"/>
                <w:b w:val="0"/>
                <w:color w:val="auto"/>
              </w:rPr>
              <w:t>基础</w:t>
            </w:r>
            <w:r w:rsidRPr="000356C1">
              <w:rPr>
                <w:rStyle w:val="4Char"/>
                <w:rFonts w:hint="eastAsia"/>
                <w:b w:val="0"/>
                <w:color w:val="auto"/>
              </w:rPr>
              <w:t>医学院</w:t>
            </w:r>
            <w:bookmarkEnd w:id="59"/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lastRenderedPageBreak/>
              <w:t>学科专业名称及代码：</w:t>
            </w:r>
          </w:p>
          <w:p w:rsidR="00D4497D" w:rsidRDefault="00D4497D" w:rsidP="00C029FC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60" w:name="_Toc494093108"/>
            <w:r w:rsidRPr="00B912F0">
              <w:rPr>
                <w:rStyle w:val="4Char"/>
                <w:rFonts w:hint="eastAsia"/>
                <w:b w:val="0"/>
                <w:color w:val="auto"/>
              </w:rPr>
              <w:t>生物学（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071000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60"/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D4497D" w:rsidRPr="00AE7047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  <w:lastRenderedPageBreak/>
              <w:t xml:space="preserve">1. </w:t>
            </w:r>
            <w:r w:rsidRPr="00AE7047">
              <w:rPr>
                <w:rFonts w:eastAsia="宋体" w:hint="eastAsia"/>
                <w:color w:val="000000"/>
              </w:rPr>
              <w:t>生物化学与分子生物学</w:t>
            </w:r>
          </w:p>
        </w:tc>
        <w:tc>
          <w:tcPr>
            <w:tcW w:w="1417" w:type="dxa"/>
          </w:tcPr>
          <w:p w:rsidR="00D4497D" w:rsidRPr="00AE7047" w:rsidRDefault="00D4497D" w:rsidP="00992132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>李三强</w:t>
            </w:r>
            <w:r>
              <w:rPr>
                <w:rFonts w:eastAsia="宋体" w:hint="eastAsia"/>
                <w:color w:val="000000"/>
              </w:rPr>
              <w:t xml:space="preserve"> </w:t>
            </w:r>
            <w:proofErr w:type="gramStart"/>
            <w:r>
              <w:rPr>
                <w:rFonts w:eastAsia="宋体" w:hint="eastAsia"/>
                <w:color w:val="000000"/>
              </w:rPr>
              <w:t>席守民</w:t>
            </w:r>
            <w:proofErr w:type="gramEnd"/>
            <w:r>
              <w:rPr>
                <w:rFonts w:eastAsia="宋体" w:hint="eastAsia"/>
                <w:color w:val="000000"/>
              </w:rPr>
              <w:t xml:space="preserve"> </w:t>
            </w:r>
            <w:r w:rsidRPr="00AE7047">
              <w:rPr>
                <w:rFonts w:eastAsia="宋体" w:hint="eastAsia"/>
                <w:color w:val="000000"/>
              </w:rPr>
              <w:t>王云龙</w:t>
            </w:r>
            <w:r w:rsidR="00F07B4D">
              <w:rPr>
                <w:rFonts w:eastAsia="宋体" w:hint="eastAsia"/>
                <w:color w:val="000000"/>
              </w:rPr>
              <w:t xml:space="preserve"> </w:t>
            </w:r>
            <w:r w:rsidR="00F07B4D" w:rsidRPr="00992132">
              <w:rPr>
                <w:rFonts w:eastAsia="宋体" w:hint="eastAsia"/>
                <w:color w:val="000000"/>
              </w:rPr>
              <w:t>陈义祥</w:t>
            </w:r>
          </w:p>
        </w:tc>
        <w:tc>
          <w:tcPr>
            <w:tcW w:w="542" w:type="dxa"/>
            <w:vMerge w:val="restart"/>
          </w:tcPr>
          <w:p w:rsidR="00D4497D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D4497D" w:rsidRPr="00B912F0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 w:val="24"/>
              </w:rPr>
              <w:t>4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lastRenderedPageBreak/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647</w:t>
            </w:r>
            <w:r w:rsidRPr="00B912F0">
              <w:rPr>
                <w:rFonts w:eastAsia="宋体"/>
                <w:szCs w:val="21"/>
              </w:rPr>
              <w:t>生物化学</w:t>
            </w:r>
            <w:r w:rsidRPr="00B912F0">
              <w:rPr>
                <w:rFonts w:eastAsia="宋体" w:hint="eastAsia"/>
                <w:szCs w:val="21"/>
              </w:rPr>
              <w:t>(</w:t>
            </w:r>
            <w:r w:rsidRPr="00B912F0">
              <w:rPr>
                <w:rFonts w:eastAsia="宋体" w:hint="eastAsia"/>
                <w:szCs w:val="21"/>
              </w:rPr>
              <w:t>自命题</w:t>
            </w:r>
            <w:r w:rsidRPr="00B912F0">
              <w:rPr>
                <w:rFonts w:eastAsia="宋体" w:hint="eastAsia"/>
                <w:szCs w:val="21"/>
              </w:rPr>
              <w:t>)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934</w:t>
            </w:r>
            <w:r w:rsidRPr="00B912F0">
              <w:rPr>
                <w:rFonts w:eastAsia="宋体" w:hint="eastAsia"/>
                <w:szCs w:val="21"/>
              </w:rPr>
              <w:t>生理学</w:t>
            </w:r>
            <w:r w:rsidRPr="00B912F0">
              <w:rPr>
                <w:rFonts w:eastAsia="宋体" w:hint="eastAsia"/>
                <w:szCs w:val="21"/>
              </w:rPr>
              <w:t>(</w:t>
            </w:r>
            <w:r w:rsidRPr="00B912F0">
              <w:rPr>
                <w:rFonts w:eastAsia="宋体" w:hint="eastAsia"/>
                <w:szCs w:val="21"/>
              </w:rPr>
              <w:t>自命题</w:t>
            </w:r>
            <w:r w:rsidRPr="00B912F0">
              <w:rPr>
                <w:rFonts w:eastAsia="宋体" w:hint="eastAsia"/>
                <w:szCs w:val="21"/>
              </w:rPr>
              <w:t>)</w:t>
            </w:r>
          </w:p>
        </w:tc>
        <w:tc>
          <w:tcPr>
            <w:tcW w:w="1378" w:type="dxa"/>
            <w:vMerge w:val="restart"/>
          </w:tcPr>
          <w:p w:rsidR="00D4497D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D4497D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D4497D" w:rsidRPr="006B7902" w:rsidRDefault="00F07B4D" w:rsidP="006B7902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杜</w:t>
            </w:r>
            <w:r w:rsidR="00D4497D">
              <w:rPr>
                <w:rFonts w:eastAsia="宋体" w:hint="eastAsia"/>
                <w:b/>
                <w:szCs w:val="21"/>
              </w:rPr>
              <w:t>老师</w:t>
            </w:r>
          </w:p>
          <w:p w:rsidR="000356C1" w:rsidRPr="000356C1" w:rsidRDefault="000356C1" w:rsidP="000356C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0356C1">
              <w:rPr>
                <w:rFonts w:eastAsia="宋体"/>
                <w:b/>
                <w:szCs w:val="21"/>
              </w:rPr>
              <w:t>0379-64820862</w:t>
            </w:r>
          </w:p>
          <w:p w:rsidR="00D4497D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lastRenderedPageBreak/>
              <w:t>复试科目名称：</w:t>
            </w:r>
          </w:p>
          <w:p w:rsidR="00D4497D" w:rsidRPr="00175A6B" w:rsidRDefault="00D4497D" w:rsidP="00C029FC">
            <w:pPr>
              <w:spacing w:line="400" w:lineRule="exact"/>
              <w:rPr>
                <w:rFonts w:eastAsia="宋体"/>
                <w:szCs w:val="21"/>
              </w:rPr>
            </w:pPr>
            <w:r w:rsidRPr="00175A6B">
              <w:rPr>
                <w:rFonts w:eastAsia="宋体" w:hint="eastAsia"/>
                <w:szCs w:val="21"/>
              </w:rPr>
              <w:t>医学细胞生物学</w:t>
            </w:r>
          </w:p>
          <w:p w:rsidR="00D4497D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</w:t>
            </w:r>
            <w:r w:rsidRPr="00B912F0">
              <w:rPr>
                <w:rFonts w:eastAsia="宋体" w:hint="eastAsia"/>
                <w:b/>
                <w:szCs w:val="21"/>
              </w:rPr>
              <w:lastRenderedPageBreak/>
              <w:t>目名称：</w:t>
            </w:r>
          </w:p>
          <w:p w:rsidR="00D4497D" w:rsidRPr="00175A6B" w:rsidRDefault="00D4497D" w:rsidP="00C029FC">
            <w:pPr>
              <w:spacing w:line="400" w:lineRule="exac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175A6B">
              <w:rPr>
                <w:rFonts w:eastAsia="宋体" w:hint="eastAsia"/>
                <w:szCs w:val="21"/>
              </w:rPr>
              <w:t>病理生理学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175A6B">
              <w:rPr>
                <w:rFonts w:eastAsia="宋体" w:hint="eastAsia"/>
                <w:szCs w:val="21"/>
              </w:rPr>
              <w:t>生物化学与分子生物学</w:t>
            </w:r>
          </w:p>
        </w:tc>
      </w:tr>
      <w:tr w:rsidR="00D4497D" w:rsidRPr="00B912F0" w:rsidTr="00463823">
        <w:trPr>
          <w:cantSplit/>
          <w:trHeight w:val="1113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4497D" w:rsidRPr="00AE7047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 xml:space="preserve">2. </w:t>
            </w:r>
            <w:r w:rsidRPr="00AE7047">
              <w:rPr>
                <w:rFonts w:eastAsia="宋体" w:hint="eastAsia"/>
                <w:color w:val="000000"/>
              </w:rPr>
              <w:t>神经生物学</w:t>
            </w:r>
          </w:p>
        </w:tc>
        <w:tc>
          <w:tcPr>
            <w:tcW w:w="1417" w:type="dxa"/>
          </w:tcPr>
          <w:p w:rsidR="00D4497D" w:rsidRPr="00AE7047" w:rsidRDefault="00D4497D" w:rsidP="00F07B4D">
            <w:pPr>
              <w:spacing w:line="300" w:lineRule="exact"/>
              <w:rPr>
                <w:rFonts w:eastAsia="宋体"/>
                <w:color w:val="000000"/>
              </w:rPr>
            </w:pPr>
            <w:r w:rsidRPr="00AE7047">
              <w:rPr>
                <w:rFonts w:eastAsia="宋体" w:hint="eastAsia"/>
                <w:color w:val="000000"/>
              </w:rPr>
              <w:t>王冬梅</w:t>
            </w:r>
            <w:r>
              <w:rPr>
                <w:rFonts w:eastAsia="宋体" w:hint="eastAsia"/>
                <w:color w:val="000000"/>
              </w:rPr>
              <w:t xml:space="preserve"> </w:t>
            </w:r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487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4497D" w:rsidRPr="00AE7047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 xml:space="preserve">3. </w:t>
            </w:r>
            <w:r w:rsidRPr="00AE7047">
              <w:rPr>
                <w:rFonts w:eastAsia="宋体" w:hint="eastAsia"/>
                <w:color w:val="000000"/>
              </w:rPr>
              <w:t>细胞生物学</w:t>
            </w:r>
          </w:p>
        </w:tc>
        <w:tc>
          <w:tcPr>
            <w:tcW w:w="1417" w:type="dxa"/>
          </w:tcPr>
          <w:p w:rsidR="00D4497D" w:rsidRPr="00AE7047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 w:rsidRPr="00AE7047">
              <w:rPr>
                <w:rFonts w:eastAsia="宋体" w:hint="eastAsia"/>
                <w:color w:val="000000"/>
              </w:rPr>
              <w:t>沈国民</w:t>
            </w:r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529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D4497D" w:rsidRDefault="00D4497D" w:rsidP="00C029FC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61" w:name="_Toc494093109"/>
            <w:r w:rsidRPr="00B912F0">
              <w:rPr>
                <w:rStyle w:val="4Char"/>
                <w:rFonts w:hint="eastAsia"/>
                <w:b w:val="0"/>
                <w:color w:val="auto"/>
              </w:rPr>
              <w:t>基础医学（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100100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61"/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D4497D" w:rsidRPr="00B912F0" w:rsidRDefault="00D4497D" w:rsidP="00C029FC">
            <w:pPr>
              <w:spacing w:line="300" w:lineRule="exact"/>
              <w:ind w:firstLine="1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 xml:space="preserve">1. </w:t>
            </w:r>
            <w:r w:rsidRPr="007F4E65">
              <w:rPr>
                <w:rFonts w:eastAsia="宋体" w:hint="eastAsia"/>
                <w:color w:val="000000"/>
              </w:rPr>
              <w:t>病理学</w:t>
            </w:r>
          </w:p>
        </w:tc>
        <w:tc>
          <w:tcPr>
            <w:tcW w:w="1417" w:type="dxa"/>
          </w:tcPr>
          <w:p w:rsidR="00D4497D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proofErr w:type="gramStart"/>
            <w:r>
              <w:rPr>
                <w:rFonts w:eastAsia="宋体" w:hint="eastAsia"/>
                <w:color w:val="000000"/>
              </w:rPr>
              <w:t>高社干</w:t>
            </w:r>
            <w:proofErr w:type="gramEnd"/>
            <w:r>
              <w:rPr>
                <w:rFonts w:eastAsia="宋体" w:hint="eastAsia"/>
                <w:color w:val="000000"/>
              </w:rPr>
              <w:t xml:space="preserve"> </w:t>
            </w:r>
            <w:r>
              <w:rPr>
                <w:rFonts w:eastAsia="宋体" w:hint="eastAsia"/>
                <w:color w:val="000000"/>
              </w:rPr>
              <w:t>李三强梁高峰</w:t>
            </w:r>
            <w:r>
              <w:rPr>
                <w:rFonts w:eastAsia="宋体" w:hint="eastAsia"/>
                <w:color w:val="000000"/>
              </w:rPr>
              <w:t xml:space="preserve"> </w:t>
            </w:r>
            <w:r w:rsidRPr="007F4E65">
              <w:rPr>
                <w:rFonts w:eastAsia="宋体" w:hint="eastAsia"/>
                <w:color w:val="000000"/>
              </w:rPr>
              <w:t>王</w:t>
            </w:r>
            <w:r>
              <w:rPr>
                <w:rFonts w:eastAsia="宋体" w:hint="eastAsia"/>
                <w:color w:val="000000"/>
              </w:rPr>
              <w:t xml:space="preserve">  </w:t>
            </w:r>
            <w:r>
              <w:rPr>
                <w:rFonts w:eastAsia="宋体" w:hint="eastAsia"/>
                <w:color w:val="000000"/>
              </w:rPr>
              <w:t>峰</w:t>
            </w:r>
          </w:p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 w:rsidRPr="007F4E65">
              <w:rPr>
                <w:rFonts w:eastAsia="宋体" w:hint="eastAsia"/>
                <w:color w:val="000000"/>
              </w:rPr>
              <w:t>杜景霞</w:t>
            </w:r>
          </w:p>
        </w:tc>
        <w:tc>
          <w:tcPr>
            <w:tcW w:w="542" w:type="dxa"/>
            <w:vMerge w:val="restart"/>
          </w:tcPr>
          <w:p w:rsidR="00D4497D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D4497D" w:rsidRPr="00B912F0" w:rsidRDefault="00D4497D" w:rsidP="00722625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 w:val="24"/>
              </w:rPr>
              <w:t>1</w:t>
            </w:r>
            <w:r>
              <w:rPr>
                <w:rFonts w:eastAsia="宋体"/>
                <w:b/>
                <w:sz w:val="24"/>
              </w:rPr>
              <w:t>6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704</w:t>
            </w:r>
            <w:r w:rsidRPr="00B912F0">
              <w:rPr>
                <w:rFonts w:eastAsia="宋体" w:hint="eastAsia"/>
                <w:szCs w:val="21"/>
              </w:rPr>
              <w:t>西医综合</w:t>
            </w:r>
            <w:r w:rsidRPr="00175A6B">
              <w:rPr>
                <w:rFonts w:eastAsia="宋体" w:hint="eastAsia"/>
                <w:szCs w:val="21"/>
              </w:rPr>
              <w:t>（自命题）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D4497D" w:rsidRPr="00175A6B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175A6B">
              <w:rPr>
                <w:rFonts w:eastAsia="宋体" w:hint="eastAsia"/>
                <w:szCs w:val="21"/>
              </w:rPr>
              <w:t>病理学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D4497D" w:rsidRPr="00175A6B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175A6B">
              <w:rPr>
                <w:rFonts w:eastAsia="宋体" w:hint="eastAsia"/>
                <w:szCs w:val="21"/>
              </w:rPr>
              <w:t>生理学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175A6B">
              <w:rPr>
                <w:rFonts w:eastAsia="宋体" w:hint="eastAsia"/>
                <w:szCs w:val="21"/>
              </w:rPr>
              <w:t>病理生理学</w:t>
            </w:r>
          </w:p>
        </w:tc>
      </w:tr>
      <w:tr w:rsidR="00D4497D" w:rsidRPr="00B912F0" w:rsidTr="00463823">
        <w:trPr>
          <w:cantSplit/>
          <w:trHeight w:val="1332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  <w:t xml:space="preserve">2. </w:t>
            </w:r>
            <w:r w:rsidRPr="007F4E65">
              <w:rPr>
                <w:rFonts w:eastAsia="宋体" w:hint="eastAsia"/>
                <w:color w:val="000000"/>
              </w:rPr>
              <w:t>人体解剖与组织胚胎学</w:t>
            </w:r>
          </w:p>
        </w:tc>
        <w:tc>
          <w:tcPr>
            <w:tcW w:w="1417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 w:rsidRPr="007F4E65">
              <w:rPr>
                <w:rFonts w:eastAsia="宋体" w:hint="eastAsia"/>
                <w:color w:val="000000"/>
              </w:rPr>
              <w:t>郝雪琴</w:t>
            </w:r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698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  <w:t xml:space="preserve">3. </w:t>
            </w:r>
            <w:r w:rsidRPr="007F4E65">
              <w:rPr>
                <w:rFonts w:eastAsia="宋体" w:hint="eastAsia"/>
                <w:color w:val="000000"/>
              </w:rPr>
              <w:t>医学免疫学</w:t>
            </w:r>
          </w:p>
        </w:tc>
        <w:tc>
          <w:tcPr>
            <w:tcW w:w="1417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proofErr w:type="gramStart"/>
            <w:r w:rsidRPr="007F4E65">
              <w:rPr>
                <w:rFonts w:eastAsia="宋体" w:hint="eastAsia"/>
                <w:color w:val="000000"/>
              </w:rPr>
              <w:t>李智涛</w:t>
            </w:r>
            <w:proofErr w:type="gramEnd"/>
            <w:r>
              <w:rPr>
                <w:rFonts w:eastAsia="宋体" w:hint="eastAsia"/>
                <w:color w:val="000000"/>
              </w:rPr>
              <w:t xml:space="preserve"> </w:t>
            </w:r>
            <w:r w:rsidRPr="007F4E65">
              <w:rPr>
                <w:rFonts w:eastAsia="宋体" w:hint="eastAsia"/>
                <w:color w:val="000000"/>
              </w:rPr>
              <w:t>陈义祥</w:t>
            </w:r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552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 xml:space="preserve">4. </w:t>
            </w:r>
            <w:r w:rsidRPr="007F4E65">
              <w:rPr>
                <w:rFonts w:eastAsia="宋体" w:hint="eastAsia"/>
                <w:color w:val="000000"/>
              </w:rPr>
              <w:t>人体生理与病理生理学</w:t>
            </w:r>
          </w:p>
        </w:tc>
        <w:tc>
          <w:tcPr>
            <w:tcW w:w="1417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>王冬梅</w:t>
            </w:r>
            <w:r>
              <w:rPr>
                <w:rFonts w:eastAsia="宋体" w:hint="eastAsia"/>
                <w:color w:val="000000"/>
              </w:rPr>
              <w:t xml:space="preserve"> </w:t>
            </w:r>
            <w:r>
              <w:rPr>
                <w:rFonts w:eastAsia="宋体" w:hint="eastAsia"/>
                <w:color w:val="000000"/>
              </w:rPr>
              <w:t>席守民郝雪琴</w:t>
            </w:r>
            <w:r>
              <w:rPr>
                <w:rFonts w:eastAsia="宋体" w:hint="eastAsia"/>
                <w:color w:val="000000"/>
              </w:rPr>
              <w:t xml:space="preserve"> </w:t>
            </w:r>
            <w:r w:rsidRPr="007F4E65">
              <w:rPr>
                <w:rFonts w:eastAsia="宋体" w:hint="eastAsia"/>
                <w:color w:val="000000"/>
              </w:rPr>
              <w:t>陈义祥</w:t>
            </w:r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651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 xml:space="preserve">5. </w:t>
            </w:r>
            <w:r w:rsidRPr="007F4E65">
              <w:rPr>
                <w:rFonts w:eastAsia="宋体" w:hint="eastAsia"/>
                <w:color w:val="000000"/>
              </w:rPr>
              <w:t>基因组医学</w:t>
            </w:r>
          </w:p>
        </w:tc>
        <w:tc>
          <w:tcPr>
            <w:tcW w:w="1417" w:type="dxa"/>
          </w:tcPr>
          <w:p w:rsidR="00D4497D" w:rsidRPr="007F4E65" w:rsidRDefault="00D4497D" w:rsidP="00722625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>梁高峰</w:t>
            </w:r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989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 xml:space="preserve">6. </w:t>
            </w:r>
            <w:r w:rsidRPr="007F4E65">
              <w:rPr>
                <w:rFonts w:eastAsia="宋体" w:hint="eastAsia"/>
                <w:color w:val="000000"/>
              </w:rPr>
              <w:t>智能医学</w:t>
            </w:r>
          </w:p>
        </w:tc>
        <w:tc>
          <w:tcPr>
            <w:tcW w:w="1417" w:type="dxa"/>
          </w:tcPr>
          <w:p w:rsidR="00D4497D" w:rsidRPr="007F4E65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proofErr w:type="gramStart"/>
            <w:r w:rsidRPr="007F4E65">
              <w:rPr>
                <w:rFonts w:eastAsia="宋体" w:hint="eastAsia"/>
                <w:color w:val="000000"/>
              </w:rPr>
              <w:t>高社干</w:t>
            </w:r>
            <w:proofErr w:type="gramEnd"/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558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D4497D" w:rsidRPr="00B912F0" w:rsidRDefault="00D4497D" w:rsidP="00C029FC">
            <w:pPr>
              <w:pStyle w:val="40"/>
              <w:spacing w:line="400" w:lineRule="exact"/>
              <w:jc w:val="left"/>
              <w:rPr>
                <w:b/>
                <w:szCs w:val="21"/>
              </w:rPr>
            </w:pPr>
            <w:bookmarkStart w:id="62" w:name="_Toc494093110"/>
            <w:r w:rsidRPr="00B912F0">
              <w:rPr>
                <w:rStyle w:val="4Char"/>
                <w:rFonts w:hint="eastAsia"/>
                <w:b w:val="0"/>
                <w:color w:val="auto"/>
              </w:rPr>
              <w:t>药学</w:t>
            </w:r>
            <w:r>
              <w:rPr>
                <w:rStyle w:val="4Char"/>
                <w:rFonts w:hint="eastAsia"/>
                <w:b w:val="0"/>
                <w:color w:val="auto"/>
              </w:rPr>
              <w:t>(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10070</w:t>
            </w:r>
            <w:r>
              <w:rPr>
                <w:rStyle w:val="4Char"/>
                <w:rFonts w:hint="eastAsia"/>
                <w:b w:val="0"/>
                <w:color w:val="auto"/>
              </w:rPr>
              <w:t>0</w:t>
            </w:r>
            <w:r w:rsidRPr="00B912F0">
              <w:rPr>
                <w:rStyle w:val="4Char"/>
                <w:b w:val="0"/>
                <w:color w:val="auto"/>
              </w:rPr>
              <w:t>）</w:t>
            </w:r>
            <w:bookmarkEnd w:id="62"/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D4497D" w:rsidRPr="00FB39B6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 w:rsidRPr="00FB39B6">
              <w:rPr>
                <w:rFonts w:eastAsia="宋体" w:hint="eastAsia"/>
                <w:color w:val="000000"/>
              </w:rPr>
              <w:t>1</w:t>
            </w:r>
            <w:r>
              <w:rPr>
                <w:rFonts w:eastAsia="宋体"/>
                <w:color w:val="000000"/>
              </w:rPr>
              <w:t xml:space="preserve">. </w:t>
            </w:r>
            <w:r w:rsidRPr="00FB39B6">
              <w:rPr>
                <w:rFonts w:eastAsia="宋体" w:hint="eastAsia"/>
                <w:color w:val="000000"/>
              </w:rPr>
              <w:t>药理学</w:t>
            </w:r>
          </w:p>
        </w:tc>
        <w:tc>
          <w:tcPr>
            <w:tcW w:w="1417" w:type="dxa"/>
          </w:tcPr>
          <w:p w:rsidR="00D4497D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>段冷昕</w:t>
            </w:r>
            <w:r>
              <w:rPr>
                <w:rFonts w:eastAsia="宋体" w:hint="eastAsia"/>
                <w:color w:val="000000"/>
              </w:rPr>
              <w:t xml:space="preserve"> </w:t>
            </w:r>
            <w:r w:rsidRPr="00FB39B6">
              <w:rPr>
                <w:rFonts w:eastAsia="宋体" w:hint="eastAsia"/>
                <w:color w:val="000000"/>
              </w:rPr>
              <w:t>刘</w:t>
            </w:r>
            <w:r>
              <w:rPr>
                <w:rFonts w:eastAsia="宋体" w:hint="eastAsia"/>
                <w:color w:val="000000"/>
              </w:rPr>
              <w:t xml:space="preserve">  </w:t>
            </w:r>
            <w:r>
              <w:rPr>
                <w:rFonts w:eastAsia="宋体" w:hint="eastAsia"/>
                <w:color w:val="000000"/>
              </w:rPr>
              <w:t>玲</w:t>
            </w:r>
          </w:p>
          <w:p w:rsidR="00D4497D" w:rsidRPr="00FB39B6" w:rsidRDefault="00D4497D" w:rsidP="004A5448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>邱相君</w:t>
            </w:r>
            <w:r>
              <w:rPr>
                <w:rFonts w:eastAsia="宋体" w:hint="eastAsia"/>
                <w:color w:val="000000"/>
              </w:rPr>
              <w:t xml:space="preserve"> </w:t>
            </w:r>
            <w:r>
              <w:rPr>
                <w:rFonts w:eastAsia="宋体" w:hint="eastAsia"/>
                <w:color w:val="000000"/>
              </w:rPr>
              <w:t>李瑞芳沈国民</w:t>
            </w:r>
            <w:r>
              <w:rPr>
                <w:rFonts w:eastAsia="宋体" w:hint="eastAsia"/>
                <w:color w:val="000000"/>
              </w:rPr>
              <w:t xml:space="preserve"> </w:t>
            </w:r>
            <w:r>
              <w:rPr>
                <w:rFonts w:eastAsia="宋体" w:hint="eastAsia"/>
                <w:color w:val="000000"/>
              </w:rPr>
              <w:t>王冬梅杜景霞</w:t>
            </w:r>
            <w:r>
              <w:rPr>
                <w:rFonts w:eastAsia="宋体" w:hint="eastAsia"/>
                <w:color w:val="000000"/>
              </w:rPr>
              <w:t xml:space="preserve"> </w:t>
            </w:r>
            <w:r>
              <w:rPr>
                <w:rFonts w:eastAsia="宋体" w:hint="eastAsia"/>
                <w:color w:val="000000"/>
              </w:rPr>
              <w:t>郝雪琴</w:t>
            </w:r>
          </w:p>
        </w:tc>
        <w:tc>
          <w:tcPr>
            <w:tcW w:w="542" w:type="dxa"/>
            <w:vMerge w:val="restart"/>
          </w:tcPr>
          <w:p w:rsidR="00D4497D" w:rsidRDefault="00D4497D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  <w:p w:rsidR="00D4497D" w:rsidRPr="00B912F0" w:rsidRDefault="00D4497D" w:rsidP="00AD64EE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10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675</w:t>
            </w:r>
            <w:r w:rsidRPr="00B912F0">
              <w:rPr>
                <w:rFonts w:eastAsia="宋体" w:hint="eastAsia"/>
                <w:szCs w:val="21"/>
              </w:rPr>
              <w:t>药学综合（自命题）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药理学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①生理学</w:t>
            </w:r>
          </w:p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②病理生理学</w:t>
            </w:r>
          </w:p>
        </w:tc>
      </w:tr>
      <w:tr w:rsidR="00D4497D" w:rsidRPr="00B912F0" w:rsidTr="00463823">
        <w:trPr>
          <w:cantSplit/>
          <w:trHeight w:val="770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D4497D" w:rsidRPr="00FB39B6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  <w:t xml:space="preserve">2. </w:t>
            </w:r>
            <w:r w:rsidRPr="00FB39B6">
              <w:rPr>
                <w:rFonts w:eastAsia="宋体" w:hint="eastAsia"/>
                <w:color w:val="000000"/>
              </w:rPr>
              <w:t>临床药学</w:t>
            </w:r>
          </w:p>
        </w:tc>
        <w:tc>
          <w:tcPr>
            <w:tcW w:w="1417" w:type="dxa"/>
          </w:tcPr>
          <w:p w:rsidR="00D4497D" w:rsidRPr="00FB39B6" w:rsidRDefault="00D4497D" w:rsidP="004A5448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>邱相君</w:t>
            </w:r>
            <w:r>
              <w:rPr>
                <w:rFonts w:eastAsia="宋体" w:hint="eastAsia"/>
                <w:color w:val="000000"/>
              </w:rPr>
              <w:t xml:space="preserve"> </w:t>
            </w:r>
            <w:r w:rsidRPr="00FB39B6">
              <w:rPr>
                <w:rFonts w:eastAsia="宋体" w:hint="eastAsia"/>
                <w:color w:val="000000"/>
              </w:rPr>
              <w:t>李瑞芳</w:t>
            </w:r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736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D4497D" w:rsidRPr="00FB39B6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  <w:t xml:space="preserve">3. </w:t>
            </w:r>
            <w:r w:rsidRPr="00FB39B6">
              <w:rPr>
                <w:rFonts w:eastAsia="宋体" w:hint="eastAsia"/>
                <w:color w:val="000000"/>
              </w:rPr>
              <w:t>药物化学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4497D" w:rsidRPr="00FB39B6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 w:rsidRPr="00FB39B6">
              <w:rPr>
                <w:rFonts w:eastAsia="宋体" w:hint="eastAsia"/>
                <w:color w:val="000000"/>
              </w:rPr>
              <w:t>段冷昕</w:t>
            </w:r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D4497D" w:rsidRPr="00B912F0" w:rsidTr="00463823">
        <w:trPr>
          <w:cantSplit/>
          <w:trHeight w:val="971"/>
          <w:jc w:val="center"/>
        </w:trPr>
        <w:tc>
          <w:tcPr>
            <w:tcW w:w="1233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D4497D" w:rsidRPr="00FB39B6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>
              <w:rPr>
                <w:rFonts w:eastAsia="宋体" w:hint="eastAsia"/>
                <w:color w:val="000000"/>
              </w:rPr>
              <w:t xml:space="preserve">4. </w:t>
            </w:r>
            <w:r w:rsidRPr="00FB39B6">
              <w:rPr>
                <w:rFonts w:eastAsia="宋体" w:hint="eastAsia"/>
                <w:color w:val="000000"/>
              </w:rPr>
              <w:t>药剂学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4497D" w:rsidRPr="00FB39B6" w:rsidRDefault="00D4497D" w:rsidP="00C029FC">
            <w:pPr>
              <w:spacing w:line="300" w:lineRule="exact"/>
              <w:rPr>
                <w:rFonts w:eastAsia="宋体"/>
                <w:color w:val="000000"/>
              </w:rPr>
            </w:pPr>
            <w:r w:rsidRPr="00FB39B6">
              <w:rPr>
                <w:rFonts w:eastAsia="宋体" w:hint="eastAsia"/>
                <w:color w:val="000000"/>
              </w:rPr>
              <w:t>梁高峰</w:t>
            </w:r>
          </w:p>
        </w:tc>
        <w:tc>
          <w:tcPr>
            <w:tcW w:w="542" w:type="dxa"/>
            <w:vMerge/>
          </w:tcPr>
          <w:p w:rsidR="00D4497D" w:rsidRDefault="00D4497D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D4497D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D4497D" w:rsidRPr="00B912F0" w:rsidRDefault="00D4497D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926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C029FC" w:rsidRPr="00B912F0" w:rsidRDefault="00C029FC" w:rsidP="00C029FC">
            <w:pPr>
              <w:pStyle w:val="33"/>
              <w:spacing w:line="400" w:lineRule="exact"/>
              <w:ind w:firstLineChars="8" w:firstLine="14"/>
              <w:rPr>
                <w:szCs w:val="21"/>
              </w:rPr>
            </w:pPr>
            <w:bookmarkStart w:id="63" w:name="_Toc494093111"/>
            <w:r w:rsidRPr="00B912F0">
              <w:rPr>
                <w:rFonts w:hint="eastAsia"/>
              </w:rPr>
              <w:t>016</w:t>
            </w:r>
            <w:r w:rsidRPr="00B912F0">
              <w:rPr>
                <w:rFonts w:hint="eastAsia"/>
              </w:rPr>
              <w:t>法医学</w:t>
            </w:r>
            <w:r w:rsidRPr="00B912F0">
              <w:rPr>
                <w:rFonts w:hint="eastAsia"/>
              </w:rPr>
              <w:lastRenderedPageBreak/>
              <w:t>院</w:t>
            </w:r>
            <w:bookmarkEnd w:id="63"/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C029FC" w:rsidRPr="00450F96" w:rsidRDefault="00C029FC" w:rsidP="00C029FC">
            <w:pPr>
              <w:spacing w:line="300" w:lineRule="exact"/>
              <w:jc w:val="left"/>
              <w:rPr>
                <w:rFonts w:ascii="Arial" w:eastAsia="宋体" w:hAnsi="Arial"/>
                <w:bCs/>
                <w:szCs w:val="18"/>
              </w:rPr>
            </w:pPr>
            <w:bookmarkStart w:id="64" w:name="_Toc494093112"/>
            <w:r w:rsidRPr="00B912F0">
              <w:rPr>
                <w:rStyle w:val="4Char"/>
                <w:rFonts w:hint="eastAsia"/>
                <w:b w:val="0"/>
                <w:color w:val="auto"/>
              </w:rPr>
              <w:t>基础医学（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100100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64"/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C029FC" w:rsidRPr="007C695D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lastRenderedPageBreak/>
              <w:t xml:space="preserve">1. </w:t>
            </w:r>
            <w:r w:rsidRPr="007C695D">
              <w:rPr>
                <w:rFonts w:eastAsia="宋体" w:hint="eastAsia"/>
                <w:szCs w:val="21"/>
              </w:rPr>
              <w:t>法医病理学</w:t>
            </w:r>
          </w:p>
          <w:p w:rsidR="00C029FC" w:rsidRPr="00B912F0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029FC" w:rsidRPr="000277E3" w:rsidRDefault="00C029FC" w:rsidP="00781D3E">
            <w:pPr>
              <w:spacing w:line="300" w:lineRule="exact"/>
              <w:rPr>
                <w:rFonts w:eastAsia="宋体"/>
                <w:szCs w:val="21"/>
              </w:rPr>
            </w:pPr>
            <w:r w:rsidRPr="000277E3">
              <w:rPr>
                <w:rFonts w:eastAsia="宋体" w:hint="eastAsia"/>
                <w:szCs w:val="21"/>
              </w:rPr>
              <w:t>李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0277E3">
              <w:rPr>
                <w:rFonts w:eastAsia="宋体" w:hint="eastAsia"/>
                <w:szCs w:val="21"/>
              </w:rPr>
              <w:t>凡</w:t>
            </w:r>
            <w:r w:rsidR="00781D3E">
              <w:rPr>
                <w:rFonts w:eastAsia="宋体" w:hint="eastAsia"/>
                <w:szCs w:val="21"/>
              </w:rPr>
              <w:t xml:space="preserve"> </w:t>
            </w:r>
            <w:r w:rsidRPr="000277E3">
              <w:rPr>
                <w:rFonts w:eastAsia="宋体" w:hint="eastAsia"/>
                <w:szCs w:val="21"/>
              </w:rPr>
              <w:t>秦豪杰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0277E3">
              <w:rPr>
                <w:rFonts w:eastAsia="宋体" w:hint="eastAsia"/>
                <w:szCs w:val="21"/>
              </w:rPr>
              <w:t>潘</w:t>
            </w:r>
            <w:proofErr w:type="gramEnd"/>
            <w:r w:rsidRPr="000277E3">
              <w:rPr>
                <w:rFonts w:eastAsia="宋体" w:hint="eastAsia"/>
                <w:szCs w:val="21"/>
              </w:rPr>
              <w:t>新民</w:t>
            </w:r>
          </w:p>
        </w:tc>
        <w:tc>
          <w:tcPr>
            <w:tcW w:w="542" w:type="dxa"/>
            <w:vMerge w:val="restart"/>
          </w:tcPr>
          <w:p w:rsidR="00C029FC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  <w:p w:rsidR="00C029FC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  <w:p w:rsidR="00C029FC" w:rsidRPr="00B912F0" w:rsidRDefault="008F5FB9" w:rsidP="00C029FC">
            <w:pPr>
              <w:spacing w:line="300" w:lineRule="exact"/>
              <w:ind w:firstLineChars="50" w:firstLine="120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8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lastRenderedPageBreak/>
              <w:t>第三单元：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704</w:t>
            </w:r>
            <w:r w:rsidRPr="00B912F0">
              <w:rPr>
                <w:rFonts w:eastAsia="宋体" w:hint="eastAsia"/>
                <w:szCs w:val="21"/>
              </w:rPr>
              <w:t>西医综合</w:t>
            </w:r>
          </w:p>
        </w:tc>
        <w:tc>
          <w:tcPr>
            <w:tcW w:w="1378" w:type="dxa"/>
            <w:vMerge w:val="restart"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0356C1" w:rsidRPr="000356C1" w:rsidRDefault="000356C1" w:rsidP="000356C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0356C1">
              <w:rPr>
                <w:rFonts w:eastAsia="宋体" w:hint="eastAsia"/>
                <w:b/>
                <w:szCs w:val="21"/>
              </w:rPr>
              <w:t>郭老师</w:t>
            </w:r>
          </w:p>
          <w:p w:rsidR="00C029FC" w:rsidRPr="00B912F0" w:rsidRDefault="000356C1" w:rsidP="000356C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0356C1">
              <w:rPr>
                <w:rFonts w:eastAsia="宋体"/>
                <w:b/>
                <w:szCs w:val="21"/>
              </w:rPr>
              <w:t>0379-64820696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法医学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lastRenderedPageBreak/>
              <w:t>①法医病理学</w:t>
            </w:r>
          </w:p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②法医毒理学</w:t>
            </w:r>
          </w:p>
        </w:tc>
      </w:tr>
      <w:tr w:rsidR="00C029FC" w:rsidRPr="00B912F0" w:rsidTr="00463823">
        <w:trPr>
          <w:cantSplit/>
          <w:trHeight w:val="556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450F9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2. </w:t>
            </w:r>
            <w:r w:rsidRPr="00450F96">
              <w:rPr>
                <w:rFonts w:eastAsia="宋体" w:hint="eastAsia"/>
                <w:szCs w:val="21"/>
              </w:rPr>
              <w:t>法医物证学</w:t>
            </w:r>
          </w:p>
        </w:tc>
        <w:tc>
          <w:tcPr>
            <w:tcW w:w="1417" w:type="dxa"/>
          </w:tcPr>
          <w:p w:rsidR="00C029FC" w:rsidRPr="00450F9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450F96">
              <w:rPr>
                <w:rFonts w:eastAsia="宋体" w:hint="eastAsia"/>
                <w:szCs w:val="21"/>
              </w:rPr>
              <w:t>赵贵</w:t>
            </w:r>
            <w:r>
              <w:rPr>
                <w:rFonts w:eastAsia="宋体" w:hint="eastAsia"/>
                <w:szCs w:val="21"/>
              </w:rPr>
              <w:t>森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450F96">
              <w:rPr>
                <w:rFonts w:eastAsia="宋体" w:hint="eastAsia"/>
                <w:szCs w:val="21"/>
              </w:rPr>
              <w:t>翟仙敦</w:t>
            </w:r>
          </w:p>
        </w:tc>
        <w:tc>
          <w:tcPr>
            <w:tcW w:w="542" w:type="dxa"/>
            <w:vMerge/>
          </w:tcPr>
          <w:p w:rsidR="00C029FC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738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450F9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3. </w:t>
            </w:r>
            <w:r w:rsidRPr="00450F96">
              <w:rPr>
                <w:rFonts w:eastAsia="宋体" w:hint="eastAsia"/>
                <w:szCs w:val="21"/>
              </w:rPr>
              <w:t>临床法医学</w:t>
            </w:r>
          </w:p>
        </w:tc>
        <w:tc>
          <w:tcPr>
            <w:tcW w:w="1417" w:type="dxa"/>
          </w:tcPr>
          <w:p w:rsidR="00C029FC" w:rsidRPr="00450F96" w:rsidRDefault="00C029FC" w:rsidP="00781D3E">
            <w:pPr>
              <w:spacing w:line="300" w:lineRule="exact"/>
              <w:rPr>
                <w:rFonts w:eastAsia="宋体"/>
                <w:szCs w:val="21"/>
              </w:rPr>
            </w:pPr>
            <w:r w:rsidRPr="00450F96">
              <w:rPr>
                <w:rFonts w:eastAsia="宋体" w:hint="eastAsia"/>
                <w:szCs w:val="21"/>
              </w:rPr>
              <w:t>李</w:t>
            </w:r>
            <w:r>
              <w:rPr>
                <w:rFonts w:eastAsia="宋体" w:hint="eastAsia"/>
                <w:szCs w:val="21"/>
              </w:rPr>
              <w:t xml:space="preserve">  </w:t>
            </w:r>
            <w:r>
              <w:rPr>
                <w:rFonts w:eastAsia="宋体" w:hint="eastAsia"/>
                <w:szCs w:val="21"/>
              </w:rPr>
              <w:t>凡</w:t>
            </w:r>
            <w:r w:rsidR="00781D3E"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 w:hint="eastAsia"/>
                <w:szCs w:val="21"/>
              </w:rPr>
              <w:t>秦豪杰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450F96">
              <w:rPr>
                <w:rFonts w:eastAsia="宋体" w:hint="eastAsia"/>
                <w:szCs w:val="21"/>
              </w:rPr>
              <w:t>潘</w:t>
            </w:r>
            <w:proofErr w:type="gramEnd"/>
            <w:r w:rsidRPr="00450F96">
              <w:rPr>
                <w:rFonts w:eastAsia="宋体" w:hint="eastAsia"/>
                <w:szCs w:val="21"/>
              </w:rPr>
              <w:t>新民</w:t>
            </w:r>
          </w:p>
        </w:tc>
        <w:tc>
          <w:tcPr>
            <w:tcW w:w="542" w:type="dxa"/>
            <w:vMerge/>
          </w:tcPr>
          <w:p w:rsidR="00C029FC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C029FC" w:rsidRPr="00B912F0" w:rsidTr="00463823">
        <w:trPr>
          <w:cantSplit/>
          <w:trHeight w:val="1051"/>
          <w:jc w:val="center"/>
        </w:trPr>
        <w:tc>
          <w:tcPr>
            <w:tcW w:w="1233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C029FC" w:rsidRPr="00450F9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4. </w:t>
            </w:r>
            <w:r w:rsidRPr="00450F96">
              <w:rPr>
                <w:rFonts w:eastAsia="宋体" w:hint="eastAsia"/>
                <w:szCs w:val="21"/>
              </w:rPr>
              <w:t>法医毒物学</w:t>
            </w:r>
          </w:p>
        </w:tc>
        <w:tc>
          <w:tcPr>
            <w:tcW w:w="1417" w:type="dxa"/>
          </w:tcPr>
          <w:p w:rsidR="00C029FC" w:rsidRPr="00450F96" w:rsidRDefault="00C029FC" w:rsidP="00C029FC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>
              <w:rPr>
                <w:rFonts w:eastAsia="宋体" w:hint="eastAsia"/>
                <w:szCs w:val="21"/>
              </w:rPr>
              <w:t>赵贵森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450F96">
              <w:rPr>
                <w:rFonts w:eastAsia="宋体" w:hint="eastAsia"/>
                <w:szCs w:val="21"/>
              </w:rPr>
              <w:t>翟仙敦</w:t>
            </w:r>
          </w:p>
        </w:tc>
        <w:tc>
          <w:tcPr>
            <w:tcW w:w="542" w:type="dxa"/>
            <w:vMerge/>
          </w:tcPr>
          <w:p w:rsidR="00C029FC" w:rsidRDefault="00C029FC" w:rsidP="00C029FC">
            <w:pPr>
              <w:spacing w:line="300" w:lineRule="exact"/>
              <w:rPr>
                <w:rFonts w:eastAsia="宋体"/>
                <w:b/>
                <w:szCs w:val="21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C029FC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C029FC" w:rsidRPr="00B912F0" w:rsidRDefault="00C029FC" w:rsidP="00C029FC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5848EE" w:rsidRPr="00B912F0" w:rsidTr="00463823">
        <w:trPr>
          <w:cantSplit/>
          <w:trHeight w:val="651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院（系）代码及名称：</w:t>
            </w:r>
          </w:p>
          <w:p w:rsidR="005848EE" w:rsidRPr="00B912F0" w:rsidRDefault="005848EE" w:rsidP="00C029FC">
            <w:pPr>
              <w:pStyle w:val="33"/>
              <w:ind w:firstLineChars="8" w:firstLine="14"/>
            </w:pPr>
            <w:bookmarkStart w:id="65" w:name="_Toc494093113"/>
            <w:r w:rsidRPr="00B912F0">
              <w:rPr>
                <w:rFonts w:hint="eastAsia"/>
              </w:rPr>
              <w:t>017</w:t>
            </w:r>
            <w:r w:rsidRPr="00B912F0">
              <w:rPr>
                <w:rFonts w:hint="eastAsia"/>
              </w:rPr>
              <w:t>农学院</w:t>
            </w:r>
            <w:bookmarkEnd w:id="65"/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学科专业名称及代码：</w:t>
            </w:r>
          </w:p>
          <w:p w:rsidR="005848EE" w:rsidRDefault="005848EE" w:rsidP="00C029FC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66" w:name="_Toc494093114"/>
            <w:r w:rsidRPr="00B912F0">
              <w:rPr>
                <w:rStyle w:val="4Char"/>
                <w:rFonts w:hint="eastAsia"/>
                <w:b w:val="0"/>
                <w:color w:val="auto"/>
              </w:rPr>
              <w:t>生物学（</w:t>
            </w:r>
            <w:r w:rsidRPr="00B912F0">
              <w:rPr>
                <w:rStyle w:val="4Char"/>
                <w:b w:val="0"/>
                <w:color w:val="auto"/>
              </w:rPr>
              <w:t>071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</w:t>
            </w:r>
            <w:r w:rsidRPr="00B912F0">
              <w:rPr>
                <w:rStyle w:val="4Char"/>
                <w:b w:val="0"/>
                <w:color w:val="auto"/>
              </w:rPr>
              <w:t>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66"/>
          </w:p>
          <w:p w:rsidR="005848EE" w:rsidRDefault="005848EE" w:rsidP="00C029FC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</w:p>
          <w:p w:rsidR="005848EE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</w:p>
        </w:tc>
        <w:tc>
          <w:tcPr>
            <w:tcW w:w="1023" w:type="dxa"/>
          </w:tcPr>
          <w:p w:rsidR="005848EE" w:rsidRPr="00264C5A" w:rsidRDefault="005848EE" w:rsidP="00C029FC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1. </w:t>
            </w:r>
            <w:r w:rsidRPr="00264C5A">
              <w:rPr>
                <w:rFonts w:eastAsia="宋体"/>
                <w:szCs w:val="21"/>
              </w:rPr>
              <w:t>植物学</w:t>
            </w:r>
          </w:p>
        </w:tc>
        <w:tc>
          <w:tcPr>
            <w:tcW w:w="1417" w:type="dxa"/>
          </w:tcPr>
          <w:p w:rsidR="005848EE" w:rsidRPr="00264C5A" w:rsidRDefault="005848EE" w:rsidP="00C029FC">
            <w:pPr>
              <w:spacing w:line="300" w:lineRule="exact"/>
              <w:rPr>
                <w:rFonts w:eastAsia="宋体"/>
                <w:szCs w:val="21"/>
              </w:rPr>
            </w:pPr>
            <w:r w:rsidRPr="00264C5A">
              <w:rPr>
                <w:rFonts w:eastAsia="宋体"/>
                <w:szCs w:val="21"/>
              </w:rPr>
              <w:t>史国安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264C5A">
              <w:rPr>
                <w:rFonts w:eastAsia="宋体"/>
                <w:szCs w:val="21"/>
              </w:rPr>
              <w:t>侯典云胥</w:t>
            </w:r>
            <w:proofErr w:type="gramEnd"/>
            <w:r w:rsidRPr="00264C5A">
              <w:rPr>
                <w:rFonts w:eastAsia="宋体"/>
                <w:szCs w:val="21"/>
              </w:rPr>
              <w:t>华伟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264C5A">
              <w:rPr>
                <w:rFonts w:eastAsia="宋体"/>
                <w:szCs w:val="21"/>
              </w:rPr>
              <w:t>范丙友施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264C5A">
              <w:rPr>
                <w:rFonts w:eastAsia="宋体"/>
                <w:szCs w:val="21"/>
              </w:rPr>
              <w:t>江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264C5A">
              <w:rPr>
                <w:rFonts w:eastAsia="宋体"/>
                <w:szCs w:val="21"/>
              </w:rPr>
              <w:t>贾小平赵</w:t>
            </w:r>
            <w:proofErr w:type="gramEnd"/>
            <w:r>
              <w:rPr>
                <w:rFonts w:eastAsia="宋体" w:hint="eastAsia"/>
                <w:szCs w:val="21"/>
              </w:rPr>
              <w:t xml:space="preserve">  </w:t>
            </w:r>
            <w:r w:rsidRPr="00264C5A">
              <w:rPr>
                <w:rFonts w:eastAsia="宋体"/>
                <w:szCs w:val="21"/>
              </w:rPr>
              <w:t>威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264C5A">
              <w:rPr>
                <w:rFonts w:eastAsia="宋体"/>
                <w:szCs w:val="21"/>
              </w:rPr>
              <w:t>乔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264C5A">
              <w:rPr>
                <w:rFonts w:eastAsia="宋体"/>
                <w:szCs w:val="21"/>
              </w:rPr>
              <w:t>琦张有福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264C5A">
              <w:rPr>
                <w:rFonts w:eastAsia="宋体"/>
                <w:szCs w:val="21"/>
              </w:rPr>
              <w:t>孙会忠</w:t>
            </w:r>
            <w:proofErr w:type="gramEnd"/>
            <w:r w:rsidRPr="00264C5A">
              <w:rPr>
                <w:rFonts w:eastAsia="宋体"/>
                <w:szCs w:val="21"/>
              </w:rPr>
              <w:t>郭丽丽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264C5A">
              <w:rPr>
                <w:rFonts w:eastAsia="宋体"/>
                <w:szCs w:val="21"/>
              </w:rPr>
              <w:t>马占强</w:t>
            </w:r>
          </w:p>
        </w:tc>
        <w:tc>
          <w:tcPr>
            <w:tcW w:w="542" w:type="dxa"/>
            <w:vMerge w:val="restart"/>
          </w:tcPr>
          <w:p w:rsidR="005848EE" w:rsidRDefault="005848EE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Default="005848EE" w:rsidP="00C029FC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Pr="00B912F0" w:rsidRDefault="005848EE" w:rsidP="00C029FC">
            <w:pPr>
              <w:spacing w:line="300" w:lineRule="exact"/>
              <w:ind w:firstLineChars="50" w:firstLine="120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8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639</w:t>
            </w:r>
            <w:r w:rsidRPr="00B912F0">
              <w:rPr>
                <w:rFonts w:eastAsia="宋体" w:hint="eastAsia"/>
                <w:szCs w:val="21"/>
              </w:rPr>
              <w:t>植物学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655</w:t>
            </w:r>
            <w:r w:rsidRPr="00B912F0">
              <w:rPr>
                <w:rFonts w:eastAsia="宋体" w:hint="eastAsia"/>
                <w:szCs w:val="21"/>
              </w:rPr>
              <w:t>细胞生物学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②任选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 w:hint="eastAsia"/>
                <w:szCs w:val="21"/>
              </w:rPr>
              <w:t>门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5848EE" w:rsidRPr="00427A7C" w:rsidRDefault="005848EE" w:rsidP="00C029FC">
            <w:pPr>
              <w:pStyle w:val="13"/>
              <w:spacing w:line="300" w:lineRule="exact"/>
              <w:ind w:firstLineChars="0" w:firstLine="0"/>
              <w:jc w:val="left"/>
              <w:rPr>
                <w:rFonts w:ascii="Times New Roman" w:hAnsi="Times New Roman"/>
                <w:sz w:val="18"/>
                <w:szCs w:val="21"/>
              </w:rPr>
            </w:pPr>
            <w:r w:rsidRPr="00B912F0">
              <w:rPr>
                <w:rFonts w:ascii="Times New Roman" w:hAnsi="Times New Roman" w:hint="eastAsia"/>
                <w:sz w:val="18"/>
                <w:szCs w:val="21"/>
              </w:rPr>
              <w:t>870</w:t>
            </w:r>
            <w:r w:rsidRPr="00B912F0">
              <w:rPr>
                <w:rFonts w:ascii="Times New Roman" w:hAnsi="Times New Roman" w:hint="eastAsia"/>
                <w:sz w:val="18"/>
                <w:szCs w:val="21"/>
              </w:rPr>
              <w:t>植物生理学</w:t>
            </w:r>
          </w:p>
        </w:tc>
        <w:tc>
          <w:tcPr>
            <w:tcW w:w="1378" w:type="dxa"/>
            <w:vMerge w:val="restart"/>
          </w:tcPr>
          <w:p w:rsidR="005848EE" w:rsidRDefault="005848EE" w:rsidP="00C029FC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5848EE" w:rsidRDefault="005848EE" w:rsidP="00C029FC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5848EE" w:rsidRDefault="005848EE" w:rsidP="00C029FC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  <w:b/>
              </w:rPr>
            </w:pPr>
            <w:r>
              <w:rPr>
                <w:rFonts w:eastAsia="宋体" w:hint="eastAsia"/>
                <w:b/>
              </w:rPr>
              <w:t>宋老师：</w:t>
            </w:r>
            <w:r>
              <w:rPr>
                <w:rFonts w:eastAsia="宋体" w:hint="eastAsia"/>
                <w:b/>
              </w:rPr>
              <w:t>0379-64283097</w:t>
            </w:r>
          </w:p>
          <w:p w:rsidR="005848EE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复试科目名称：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分子生物学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同等学力加试科目名称：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①遗传学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②发育生物学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③微生物学</w:t>
            </w:r>
          </w:p>
          <w:p w:rsidR="005848EE" w:rsidRPr="00B912F0" w:rsidRDefault="005848EE" w:rsidP="00C029FC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/>
              </w:rPr>
              <w:t>-</w:t>
            </w:r>
            <w:r w:rsidRPr="00B912F0">
              <w:rPr>
                <w:rFonts w:eastAsia="宋体" w:hint="eastAsia"/>
              </w:rPr>
              <w:t>③科目任选两门</w:t>
            </w:r>
          </w:p>
        </w:tc>
      </w:tr>
      <w:tr w:rsidR="005848EE" w:rsidRPr="00B912F0" w:rsidTr="00463823">
        <w:trPr>
          <w:cantSplit/>
          <w:trHeight w:val="651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264C5A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2. </w:t>
            </w:r>
            <w:r w:rsidRPr="00264C5A">
              <w:rPr>
                <w:rFonts w:eastAsia="宋体"/>
                <w:szCs w:val="21"/>
              </w:rPr>
              <w:t>细胞生物学</w:t>
            </w:r>
          </w:p>
        </w:tc>
        <w:tc>
          <w:tcPr>
            <w:tcW w:w="1417" w:type="dxa"/>
          </w:tcPr>
          <w:p w:rsidR="005848EE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264C5A">
              <w:rPr>
                <w:rFonts w:eastAsia="宋体"/>
                <w:szCs w:val="21"/>
              </w:rPr>
              <w:t>史国安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264C5A">
              <w:rPr>
                <w:rFonts w:eastAsia="宋体"/>
                <w:szCs w:val="21"/>
              </w:rPr>
              <w:t>侯典云</w:t>
            </w:r>
            <w:proofErr w:type="gramEnd"/>
            <w:r w:rsidRPr="00264C5A">
              <w:rPr>
                <w:rFonts w:eastAsia="宋体"/>
                <w:szCs w:val="21"/>
              </w:rPr>
              <w:t>范丙友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264C5A">
              <w:rPr>
                <w:rFonts w:eastAsia="宋体"/>
                <w:szCs w:val="21"/>
              </w:rPr>
              <w:t>胥华伟贾小平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264C5A">
              <w:rPr>
                <w:rFonts w:eastAsia="宋体"/>
                <w:szCs w:val="21"/>
              </w:rPr>
              <w:t>施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264C5A">
              <w:rPr>
                <w:rFonts w:eastAsia="宋体"/>
                <w:szCs w:val="21"/>
              </w:rPr>
              <w:t>江</w:t>
            </w:r>
          </w:p>
          <w:p w:rsidR="005848EE" w:rsidRPr="00264C5A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264C5A">
              <w:rPr>
                <w:rFonts w:eastAsia="宋体"/>
                <w:szCs w:val="21"/>
              </w:rPr>
              <w:t>李志勇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264C5A">
              <w:rPr>
                <w:rFonts w:eastAsia="宋体"/>
                <w:szCs w:val="21"/>
              </w:rPr>
              <w:t>宋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264C5A">
              <w:rPr>
                <w:rFonts w:eastAsia="宋体"/>
                <w:szCs w:val="21"/>
              </w:rPr>
              <w:t>鹏</w:t>
            </w:r>
          </w:p>
        </w:tc>
        <w:tc>
          <w:tcPr>
            <w:tcW w:w="542" w:type="dxa"/>
            <w:vMerge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5848EE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5848EE" w:rsidRPr="00B912F0" w:rsidTr="00463823">
        <w:trPr>
          <w:cantSplit/>
          <w:trHeight w:val="593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5848EE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3</w:t>
            </w:r>
            <w:r>
              <w:rPr>
                <w:rFonts w:eastAsia="宋体"/>
                <w:szCs w:val="21"/>
              </w:rPr>
              <w:t>.</w:t>
            </w:r>
            <w:r w:rsidRPr="005848EE">
              <w:rPr>
                <w:rFonts w:eastAsia="宋体" w:hint="eastAsia"/>
                <w:szCs w:val="21"/>
              </w:rPr>
              <w:t>生物化学与分子生物学</w:t>
            </w:r>
          </w:p>
        </w:tc>
        <w:tc>
          <w:tcPr>
            <w:tcW w:w="1417" w:type="dxa"/>
          </w:tcPr>
          <w:p w:rsidR="005848EE" w:rsidRPr="005848EE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5848EE">
              <w:rPr>
                <w:rFonts w:eastAsia="宋体"/>
                <w:szCs w:val="21"/>
              </w:rPr>
              <w:t>史国安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5848EE">
              <w:rPr>
                <w:rFonts w:eastAsia="宋体"/>
                <w:szCs w:val="21"/>
              </w:rPr>
              <w:t>侯典云</w:t>
            </w:r>
            <w:r w:rsidRPr="005848EE">
              <w:rPr>
                <w:rFonts w:eastAsia="宋体" w:hint="eastAsia"/>
                <w:szCs w:val="21"/>
              </w:rPr>
              <w:t xml:space="preserve">  </w:t>
            </w:r>
            <w:r w:rsidRPr="005848EE">
              <w:rPr>
                <w:rFonts w:eastAsia="宋体"/>
                <w:szCs w:val="21"/>
              </w:rPr>
              <w:t>胥</w:t>
            </w:r>
            <w:proofErr w:type="gramEnd"/>
            <w:r w:rsidRPr="005848EE">
              <w:rPr>
                <w:rFonts w:eastAsia="宋体"/>
                <w:szCs w:val="21"/>
              </w:rPr>
              <w:t>华伟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5848EE">
              <w:rPr>
                <w:rFonts w:eastAsia="宋体"/>
                <w:szCs w:val="21"/>
              </w:rPr>
              <w:t>范丙友</w:t>
            </w:r>
            <w:r w:rsidRPr="005848EE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5848EE">
              <w:rPr>
                <w:rFonts w:eastAsia="宋体"/>
                <w:szCs w:val="21"/>
              </w:rPr>
              <w:t>施江</w:t>
            </w:r>
            <w:proofErr w:type="gramEnd"/>
            <w:r w:rsidRPr="005848EE">
              <w:rPr>
                <w:rFonts w:eastAsia="宋体" w:hint="eastAsia"/>
                <w:szCs w:val="21"/>
              </w:rPr>
              <w:t xml:space="preserve">  </w:t>
            </w:r>
            <w:r w:rsidRPr="005848EE">
              <w:rPr>
                <w:rFonts w:eastAsia="宋体"/>
                <w:szCs w:val="21"/>
              </w:rPr>
              <w:t>贾小平</w:t>
            </w:r>
            <w:r w:rsidRPr="005848EE">
              <w:rPr>
                <w:rFonts w:eastAsia="宋体" w:hint="eastAsia"/>
                <w:szCs w:val="21"/>
              </w:rPr>
              <w:t xml:space="preserve">  </w:t>
            </w:r>
            <w:r w:rsidRPr="005848EE">
              <w:rPr>
                <w:rFonts w:eastAsia="宋体"/>
                <w:szCs w:val="21"/>
              </w:rPr>
              <w:t>张有福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5848EE">
              <w:rPr>
                <w:rFonts w:eastAsia="宋体"/>
                <w:szCs w:val="21"/>
              </w:rPr>
              <w:t>郭丽丽</w:t>
            </w:r>
            <w:r w:rsidRPr="005848EE">
              <w:rPr>
                <w:rFonts w:eastAsia="宋体" w:hint="eastAsia"/>
                <w:szCs w:val="21"/>
              </w:rPr>
              <w:t xml:space="preserve">  </w:t>
            </w:r>
            <w:r w:rsidRPr="005848EE">
              <w:rPr>
                <w:rFonts w:eastAsia="宋体"/>
                <w:szCs w:val="21"/>
              </w:rPr>
              <w:t>马占强</w:t>
            </w:r>
          </w:p>
        </w:tc>
        <w:tc>
          <w:tcPr>
            <w:tcW w:w="542" w:type="dxa"/>
            <w:vMerge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5848EE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5848EE" w:rsidRPr="00B912F0" w:rsidTr="00463823">
        <w:trPr>
          <w:cantSplit/>
          <w:trHeight w:val="736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学科专业名称及代码：</w:t>
            </w:r>
          </w:p>
          <w:p w:rsidR="005848EE" w:rsidRDefault="005848EE" w:rsidP="005848EE">
            <w:pPr>
              <w:pStyle w:val="40"/>
              <w:spacing w:line="400" w:lineRule="exact"/>
            </w:pPr>
            <w:bookmarkStart w:id="67" w:name="_Toc494093115"/>
            <w:r w:rsidRPr="00B912F0">
              <w:rPr>
                <w:rFonts w:hint="eastAsia"/>
              </w:rPr>
              <w:t>生态学</w:t>
            </w:r>
          </w:p>
          <w:p w:rsidR="005848EE" w:rsidRPr="00B912F0" w:rsidRDefault="005848EE" w:rsidP="005848EE">
            <w:pPr>
              <w:pStyle w:val="40"/>
              <w:spacing w:line="400" w:lineRule="exact"/>
            </w:pPr>
            <w:r w:rsidRPr="00B912F0">
              <w:rPr>
                <w:rFonts w:hint="eastAsia"/>
              </w:rPr>
              <w:t>（</w:t>
            </w:r>
            <w:r w:rsidRPr="00B912F0">
              <w:t>071300</w:t>
            </w:r>
            <w:r w:rsidRPr="00B912F0">
              <w:rPr>
                <w:rFonts w:hint="eastAsia"/>
              </w:rPr>
              <w:t>）</w:t>
            </w:r>
            <w:bookmarkEnd w:id="67"/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</w:p>
        </w:tc>
        <w:tc>
          <w:tcPr>
            <w:tcW w:w="1023" w:type="dxa"/>
          </w:tcPr>
          <w:p w:rsidR="005848EE" w:rsidRPr="0091454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1. </w:t>
            </w:r>
            <w:r w:rsidRPr="0091454D">
              <w:rPr>
                <w:rFonts w:eastAsia="宋体"/>
                <w:szCs w:val="21"/>
              </w:rPr>
              <w:t>个体生态学</w:t>
            </w:r>
          </w:p>
        </w:tc>
        <w:tc>
          <w:tcPr>
            <w:tcW w:w="1417" w:type="dxa"/>
          </w:tcPr>
          <w:p w:rsidR="005848EE" w:rsidRPr="0091454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91454D">
              <w:rPr>
                <w:rFonts w:eastAsia="宋体"/>
                <w:szCs w:val="21"/>
              </w:rPr>
              <w:t>侯小改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91454D">
              <w:rPr>
                <w:rFonts w:eastAsia="宋体"/>
                <w:szCs w:val="21"/>
              </w:rPr>
              <w:t>王</w:t>
            </w:r>
            <w:proofErr w:type="gramStart"/>
            <w:r w:rsidRPr="0091454D">
              <w:rPr>
                <w:rFonts w:eastAsia="宋体"/>
                <w:szCs w:val="21"/>
              </w:rPr>
              <w:t>晓凌乔</w:t>
            </w:r>
            <w:proofErr w:type="gramEnd"/>
            <w:r>
              <w:rPr>
                <w:rFonts w:eastAsia="宋体" w:hint="eastAsia"/>
                <w:szCs w:val="21"/>
              </w:rPr>
              <w:t xml:space="preserve">  </w:t>
            </w:r>
            <w:r w:rsidRPr="0091454D">
              <w:rPr>
                <w:rFonts w:eastAsia="宋体"/>
                <w:szCs w:val="21"/>
              </w:rPr>
              <w:t>琦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91454D">
              <w:rPr>
                <w:rFonts w:eastAsia="宋体"/>
                <w:szCs w:val="21"/>
              </w:rPr>
              <w:t>赵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91454D">
              <w:rPr>
                <w:rFonts w:eastAsia="宋体"/>
                <w:szCs w:val="21"/>
              </w:rPr>
              <w:t>威</w:t>
            </w:r>
          </w:p>
        </w:tc>
        <w:tc>
          <w:tcPr>
            <w:tcW w:w="542" w:type="dxa"/>
            <w:vMerge w:val="restart"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Pr="00B912F0" w:rsidRDefault="00A957C5" w:rsidP="005848EE">
            <w:pPr>
              <w:spacing w:line="300" w:lineRule="exact"/>
              <w:ind w:firstLineChars="50" w:firstLine="120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5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5848EE" w:rsidRPr="00B912F0" w:rsidRDefault="005848EE" w:rsidP="005848EE">
            <w:pPr>
              <w:pStyle w:val="13"/>
              <w:spacing w:line="300" w:lineRule="exact"/>
              <w:ind w:firstLineChars="0" w:firstLine="0"/>
              <w:jc w:val="left"/>
              <w:rPr>
                <w:rFonts w:ascii="Times New Roman" w:hAnsi="Times New Roman"/>
                <w:sz w:val="18"/>
                <w:szCs w:val="21"/>
              </w:rPr>
            </w:pPr>
            <w:r w:rsidRPr="006B73C3">
              <w:rPr>
                <w:rFonts w:ascii="Times New Roman" w:hAnsi="Times New Roman" w:hint="eastAsia"/>
                <w:sz w:val="18"/>
                <w:szCs w:val="21"/>
              </w:rPr>
              <w:t>①</w:t>
            </w:r>
            <w:r>
              <w:rPr>
                <w:rFonts w:ascii="Times New Roman" w:hAnsi="Times New Roman" w:hint="eastAsia"/>
                <w:sz w:val="18"/>
                <w:szCs w:val="21"/>
              </w:rPr>
              <w:t>639</w:t>
            </w:r>
            <w:r>
              <w:rPr>
                <w:rFonts w:ascii="Times New Roman" w:hAnsi="Times New Roman" w:hint="eastAsia"/>
                <w:sz w:val="18"/>
                <w:szCs w:val="21"/>
              </w:rPr>
              <w:t>植物</w:t>
            </w:r>
            <w:r w:rsidRPr="006B73C3">
              <w:rPr>
                <w:rFonts w:ascii="Times New Roman" w:hAnsi="Times New Roman" w:hint="eastAsia"/>
                <w:sz w:val="18"/>
                <w:szCs w:val="21"/>
              </w:rPr>
              <w:t>学</w:t>
            </w:r>
          </w:p>
          <w:p w:rsidR="005848EE" w:rsidRPr="00B912F0" w:rsidRDefault="005848EE" w:rsidP="005848EE">
            <w:pPr>
              <w:pStyle w:val="13"/>
              <w:spacing w:line="300" w:lineRule="exact"/>
              <w:ind w:firstLineChars="0" w:firstLine="0"/>
              <w:jc w:val="left"/>
              <w:rPr>
                <w:rFonts w:ascii="Times New Roman" w:hAnsi="Times New Roman"/>
                <w:sz w:val="18"/>
                <w:szCs w:val="21"/>
              </w:rPr>
            </w:pPr>
            <w:r w:rsidRPr="001E347E">
              <w:rPr>
                <w:rFonts w:ascii="Times New Roman" w:hAnsi="Times New Roman" w:hint="eastAsia"/>
                <w:sz w:val="18"/>
                <w:szCs w:val="21"/>
              </w:rPr>
              <w:t>②</w:t>
            </w:r>
            <w:r w:rsidRPr="00B912F0">
              <w:rPr>
                <w:rFonts w:ascii="Times New Roman" w:hAnsi="Times New Roman"/>
                <w:sz w:val="18"/>
                <w:szCs w:val="21"/>
              </w:rPr>
              <w:t>678</w:t>
            </w:r>
            <w:r w:rsidRPr="00B912F0">
              <w:rPr>
                <w:rFonts w:ascii="Times New Roman" w:hAnsi="Times New Roman" w:hint="eastAsia"/>
                <w:sz w:val="18"/>
                <w:szCs w:val="21"/>
              </w:rPr>
              <w:t>普通生态学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/>
                <w:szCs w:val="21"/>
              </w:rPr>
              <w:t>-</w:t>
            </w:r>
            <w:r w:rsidRPr="001E347E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任选</w:t>
            </w:r>
            <w:r w:rsidRPr="00B912F0">
              <w:rPr>
                <w:rFonts w:eastAsia="宋体"/>
                <w:szCs w:val="21"/>
              </w:rPr>
              <w:t>1</w:t>
            </w:r>
            <w:r w:rsidRPr="00B912F0">
              <w:rPr>
                <w:rFonts w:eastAsia="宋体" w:hint="eastAsia"/>
                <w:szCs w:val="21"/>
              </w:rPr>
              <w:t>门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5848EE" w:rsidRPr="00B912F0" w:rsidRDefault="005848EE" w:rsidP="005848EE">
            <w:pPr>
              <w:pStyle w:val="13"/>
              <w:spacing w:line="300" w:lineRule="exact"/>
              <w:ind w:firstLineChars="0" w:firstLine="0"/>
              <w:jc w:val="left"/>
              <w:rPr>
                <w:rFonts w:ascii="Times New Roman" w:hAnsi="Times New Roman"/>
                <w:sz w:val="18"/>
                <w:szCs w:val="21"/>
              </w:rPr>
            </w:pPr>
            <w:r w:rsidRPr="00B912F0">
              <w:rPr>
                <w:rFonts w:hint="eastAsia"/>
                <w:szCs w:val="21"/>
              </w:rPr>
              <w:t>①</w:t>
            </w:r>
            <w:r w:rsidRPr="00B912F0">
              <w:rPr>
                <w:rFonts w:ascii="Times New Roman" w:hAnsi="Times New Roman"/>
                <w:sz w:val="18"/>
                <w:szCs w:val="21"/>
              </w:rPr>
              <w:t>953</w:t>
            </w:r>
            <w:r w:rsidRPr="00B912F0">
              <w:rPr>
                <w:rFonts w:ascii="Times New Roman" w:hAnsi="Times New Roman" w:hint="eastAsia"/>
                <w:sz w:val="18"/>
                <w:szCs w:val="21"/>
              </w:rPr>
              <w:t>保护生物学</w:t>
            </w:r>
          </w:p>
          <w:p w:rsidR="005848EE" w:rsidRPr="00B912F0" w:rsidRDefault="005848EE" w:rsidP="005848EE">
            <w:pPr>
              <w:pStyle w:val="13"/>
              <w:spacing w:line="300" w:lineRule="exact"/>
              <w:ind w:firstLineChars="0" w:firstLine="0"/>
              <w:jc w:val="left"/>
              <w:rPr>
                <w:rFonts w:ascii="Times New Roman" w:hAnsi="Times New Roman"/>
                <w:sz w:val="18"/>
                <w:szCs w:val="21"/>
              </w:rPr>
            </w:pPr>
            <w:r w:rsidRPr="00B912F0">
              <w:rPr>
                <w:rFonts w:hint="eastAsia"/>
                <w:szCs w:val="21"/>
              </w:rPr>
              <w:t>②</w:t>
            </w:r>
            <w:r>
              <w:rPr>
                <w:rFonts w:ascii="Times New Roman" w:hAnsi="Times New Roman" w:hint="eastAsia"/>
                <w:sz w:val="18"/>
                <w:szCs w:val="21"/>
              </w:rPr>
              <w:t>870</w:t>
            </w:r>
            <w:r w:rsidRPr="006B73C3">
              <w:rPr>
                <w:rFonts w:ascii="Times New Roman" w:hAnsi="Times New Roman" w:hint="eastAsia"/>
                <w:sz w:val="18"/>
                <w:szCs w:val="21"/>
              </w:rPr>
              <w:t>植物生理学</w:t>
            </w:r>
          </w:p>
          <w:p w:rsidR="005848EE" w:rsidRPr="00B912F0" w:rsidRDefault="005848EE" w:rsidP="005848EE">
            <w:pPr>
              <w:pStyle w:val="13"/>
              <w:spacing w:line="300" w:lineRule="exact"/>
              <w:ind w:firstLineChars="0" w:firstLine="0"/>
              <w:jc w:val="left"/>
              <w:rPr>
                <w:szCs w:val="21"/>
              </w:rPr>
            </w:pPr>
            <w:r w:rsidRPr="00B912F0">
              <w:rPr>
                <w:rFonts w:hint="eastAsia"/>
                <w:szCs w:val="21"/>
              </w:rPr>
              <w:t>①</w:t>
            </w:r>
            <w:r w:rsidRPr="00B912F0">
              <w:rPr>
                <w:szCs w:val="21"/>
              </w:rPr>
              <w:t>-</w:t>
            </w:r>
            <w:r w:rsidRPr="001E347E">
              <w:rPr>
                <w:rFonts w:hint="eastAsia"/>
                <w:szCs w:val="21"/>
              </w:rPr>
              <w:t>②</w:t>
            </w:r>
            <w:r w:rsidRPr="00B912F0">
              <w:rPr>
                <w:rFonts w:hint="eastAsia"/>
                <w:szCs w:val="21"/>
              </w:rPr>
              <w:t>任选</w:t>
            </w:r>
            <w:r w:rsidRPr="00B912F0">
              <w:rPr>
                <w:szCs w:val="21"/>
              </w:rPr>
              <w:t>1</w:t>
            </w:r>
            <w:r w:rsidRPr="00B912F0">
              <w:rPr>
                <w:rFonts w:hint="eastAsia"/>
                <w:szCs w:val="21"/>
              </w:rPr>
              <w:t>门</w:t>
            </w: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复试科目名称：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基础生态学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同等学力加试科目名称：</w:t>
            </w:r>
          </w:p>
          <w:p w:rsidR="005848EE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DF1FA9">
              <w:rPr>
                <w:rFonts w:eastAsia="宋体"/>
              </w:rPr>
              <w:t>农业生态学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②普通生物学</w:t>
            </w:r>
          </w:p>
        </w:tc>
      </w:tr>
      <w:tr w:rsidR="005848EE" w:rsidRPr="00B912F0" w:rsidTr="00463823">
        <w:trPr>
          <w:cantSplit/>
          <w:trHeight w:val="820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91454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2. </w:t>
            </w:r>
            <w:r w:rsidRPr="0091454D">
              <w:rPr>
                <w:rFonts w:eastAsia="宋体"/>
                <w:szCs w:val="21"/>
              </w:rPr>
              <w:t>群落生态学</w:t>
            </w:r>
          </w:p>
        </w:tc>
        <w:tc>
          <w:tcPr>
            <w:tcW w:w="1417" w:type="dxa"/>
          </w:tcPr>
          <w:p w:rsidR="005848EE" w:rsidRPr="0091454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91454D">
              <w:rPr>
                <w:rFonts w:eastAsia="宋体"/>
                <w:szCs w:val="21"/>
              </w:rPr>
              <w:t>侯小改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91454D">
              <w:rPr>
                <w:rFonts w:eastAsia="宋体"/>
                <w:szCs w:val="21"/>
              </w:rPr>
              <w:t>方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91454D">
              <w:rPr>
                <w:rFonts w:eastAsia="宋体"/>
                <w:szCs w:val="21"/>
              </w:rPr>
              <w:t>强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91454D">
              <w:rPr>
                <w:rFonts w:eastAsia="宋体"/>
                <w:szCs w:val="21"/>
              </w:rPr>
              <w:t>张有福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91454D">
              <w:rPr>
                <w:rFonts w:eastAsia="宋体"/>
                <w:szCs w:val="21"/>
              </w:rPr>
              <w:t>乔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91454D">
              <w:rPr>
                <w:rFonts w:eastAsia="宋体"/>
                <w:szCs w:val="21"/>
              </w:rPr>
              <w:t>琦</w:t>
            </w:r>
          </w:p>
        </w:tc>
        <w:tc>
          <w:tcPr>
            <w:tcW w:w="542" w:type="dxa"/>
            <w:vMerge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5848EE" w:rsidRPr="00B912F0" w:rsidTr="00463823">
        <w:trPr>
          <w:cantSplit/>
          <w:trHeight w:val="3721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91454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3. </w:t>
            </w:r>
            <w:r w:rsidRPr="0091454D">
              <w:rPr>
                <w:rFonts w:eastAsia="宋体"/>
                <w:szCs w:val="21"/>
              </w:rPr>
              <w:t>生态系统生态学</w:t>
            </w:r>
          </w:p>
        </w:tc>
        <w:tc>
          <w:tcPr>
            <w:tcW w:w="1417" w:type="dxa"/>
          </w:tcPr>
          <w:p w:rsidR="005848EE" w:rsidRPr="0091454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91454D">
              <w:rPr>
                <w:rFonts w:eastAsia="宋体"/>
                <w:szCs w:val="21"/>
              </w:rPr>
              <w:t>赵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91454D">
              <w:rPr>
                <w:rFonts w:eastAsia="宋体"/>
                <w:szCs w:val="21"/>
              </w:rPr>
              <w:t>威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91454D">
              <w:rPr>
                <w:rFonts w:eastAsia="宋体"/>
                <w:szCs w:val="21"/>
              </w:rPr>
              <w:t>张有福王晓凌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91454D">
              <w:rPr>
                <w:rFonts w:eastAsia="宋体"/>
                <w:szCs w:val="21"/>
              </w:rPr>
              <w:t>方强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91454D">
              <w:rPr>
                <w:rFonts w:eastAsia="宋体"/>
                <w:szCs w:val="21"/>
              </w:rPr>
              <w:t>李志勇</w:t>
            </w:r>
          </w:p>
        </w:tc>
        <w:tc>
          <w:tcPr>
            <w:tcW w:w="542" w:type="dxa"/>
            <w:vMerge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5848EE" w:rsidRPr="00B912F0" w:rsidTr="00463823">
        <w:trPr>
          <w:cantSplit/>
          <w:trHeight w:val="946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学科专业名称及代码：</w:t>
            </w:r>
          </w:p>
          <w:p w:rsidR="005848EE" w:rsidRDefault="005848EE" w:rsidP="005848EE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68" w:name="_Toc494093116"/>
            <w:r>
              <w:rPr>
                <w:rStyle w:val="4Char"/>
                <w:rFonts w:hint="eastAsia"/>
                <w:b w:val="0"/>
                <w:color w:val="auto"/>
              </w:rPr>
              <w:t>作物学（</w:t>
            </w:r>
            <w:r w:rsidRPr="00B912F0">
              <w:rPr>
                <w:rStyle w:val="4Char"/>
                <w:b w:val="0"/>
                <w:color w:val="auto"/>
              </w:rPr>
              <w:t>0901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68"/>
          </w:p>
          <w:p w:rsidR="005848EE" w:rsidRDefault="005848EE" w:rsidP="005848EE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</w:p>
          <w:p w:rsidR="005848EE" w:rsidRPr="001D46E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</w:p>
        </w:tc>
        <w:tc>
          <w:tcPr>
            <w:tcW w:w="1023" w:type="dxa"/>
          </w:tcPr>
          <w:p w:rsidR="005848EE" w:rsidRPr="00017F6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lastRenderedPageBreak/>
              <w:t xml:space="preserve">1. </w:t>
            </w:r>
            <w:r w:rsidRPr="00017F6D">
              <w:rPr>
                <w:rFonts w:eastAsia="宋体"/>
                <w:szCs w:val="21"/>
              </w:rPr>
              <w:t>作物栽培学与耕作学</w:t>
            </w:r>
          </w:p>
        </w:tc>
        <w:tc>
          <w:tcPr>
            <w:tcW w:w="1417" w:type="dxa"/>
          </w:tcPr>
          <w:p w:rsidR="005848EE" w:rsidRPr="00017F6D" w:rsidRDefault="005848EE" w:rsidP="00E960CA">
            <w:pPr>
              <w:spacing w:line="300" w:lineRule="exact"/>
              <w:rPr>
                <w:rFonts w:eastAsia="宋体"/>
                <w:szCs w:val="21"/>
              </w:rPr>
            </w:pPr>
            <w:r w:rsidRPr="00017F6D">
              <w:rPr>
                <w:rFonts w:eastAsia="宋体"/>
                <w:szCs w:val="21"/>
              </w:rPr>
              <w:t>李友军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付国占焦念元</w:t>
            </w:r>
            <w:r w:rsidR="00E960CA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017F6D">
              <w:rPr>
                <w:rFonts w:eastAsia="宋体"/>
                <w:szCs w:val="21"/>
              </w:rPr>
              <w:t>刘领</w:t>
            </w:r>
            <w:proofErr w:type="gramEnd"/>
            <w:r w:rsidR="00A957C5">
              <w:rPr>
                <w:rFonts w:eastAsia="宋体" w:hint="eastAsia"/>
                <w:szCs w:val="21"/>
              </w:rPr>
              <w:t xml:space="preserve"> </w:t>
            </w:r>
            <w:r w:rsidR="00A957C5">
              <w:rPr>
                <w:rFonts w:eastAsia="宋体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徐国伟</w:t>
            </w:r>
            <w:r w:rsidR="00E960CA"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王贺正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017F6D">
              <w:rPr>
                <w:rFonts w:eastAsia="宋体"/>
                <w:szCs w:val="21"/>
              </w:rPr>
              <w:t>吴金芝</w:t>
            </w:r>
            <w:proofErr w:type="gramEnd"/>
            <w:r w:rsidR="00E960CA"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王晓凌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017F6D">
              <w:rPr>
                <w:rFonts w:eastAsia="宋体"/>
                <w:szCs w:val="21"/>
              </w:rPr>
              <w:t>胥</w:t>
            </w:r>
            <w:proofErr w:type="gramEnd"/>
            <w:r w:rsidRPr="00017F6D">
              <w:rPr>
                <w:rFonts w:eastAsia="宋体"/>
                <w:szCs w:val="21"/>
              </w:rPr>
              <w:t>华伟</w:t>
            </w:r>
          </w:p>
        </w:tc>
        <w:tc>
          <w:tcPr>
            <w:tcW w:w="542" w:type="dxa"/>
            <w:vMerge w:val="restart"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Pr="00B912F0" w:rsidRDefault="005848EE" w:rsidP="00A957C5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 w:val="24"/>
              </w:rPr>
              <w:t>2</w:t>
            </w:r>
            <w:r w:rsidR="00A957C5">
              <w:rPr>
                <w:rFonts w:eastAsia="宋体"/>
                <w:b/>
                <w:sz w:val="24"/>
              </w:rPr>
              <w:t>9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lastRenderedPageBreak/>
              <w:t>第三单元：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701</w:t>
            </w:r>
            <w:r w:rsidRPr="00B912F0">
              <w:rPr>
                <w:rFonts w:eastAsia="宋体" w:hint="eastAsia"/>
                <w:szCs w:val="21"/>
              </w:rPr>
              <w:t>数学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农（自命题）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702</w:t>
            </w:r>
            <w:r w:rsidRPr="00B912F0">
              <w:rPr>
                <w:rFonts w:eastAsia="宋体" w:hint="eastAsia"/>
                <w:szCs w:val="21"/>
              </w:rPr>
              <w:t>化学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农（自命题）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②任选</w:t>
            </w:r>
            <w:r w:rsidRPr="00B912F0">
              <w:rPr>
                <w:rFonts w:eastAsia="宋体" w:hint="eastAsia"/>
                <w:szCs w:val="21"/>
              </w:rPr>
              <w:t>1</w:t>
            </w:r>
            <w:r w:rsidRPr="00B912F0">
              <w:rPr>
                <w:rFonts w:eastAsia="宋体" w:hint="eastAsia"/>
                <w:szCs w:val="21"/>
              </w:rPr>
              <w:t>门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870</w:t>
            </w:r>
            <w:r w:rsidRPr="00B912F0">
              <w:rPr>
                <w:rFonts w:eastAsia="宋体" w:hint="eastAsia"/>
                <w:szCs w:val="21"/>
              </w:rPr>
              <w:t>植物生理学</w:t>
            </w: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复试科目名称：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①作物栽培学与耕作学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②作物育种学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②任选</w:t>
            </w:r>
            <w:r w:rsidRPr="00B912F0">
              <w:rPr>
                <w:rFonts w:eastAsia="宋体" w:hint="eastAsia"/>
              </w:rPr>
              <w:t>1</w:t>
            </w:r>
            <w:r w:rsidRPr="00B912F0">
              <w:rPr>
                <w:rFonts w:eastAsia="宋体" w:hint="eastAsia"/>
              </w:rPr>
              <w:t>门</w:t>
            </w:r>
          </w:p>
          <w:p w:rsidR="005848EE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同等学力加试科目名称：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ascii="宋体" w:eastAsia="宋体" w:hAnsi="宋体" w:cs="宋体" w:hint="eastAsia"/>
              </w:rPr>
              <w:t>①</w:t>
            </w:r>
            <w:r w:rsidRPr="00B912F0">
              <w:rPr>
                <w:rFonts w:eastAsia="宋体"/>
              </w:rPr>
              <w:t>农业生态学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ascii="宋体" w:eastAsia="宋体" w:hAnsi="宋体" w:cs="宋体" w:hint="eastAsia"/>
              </w:rPr>
              <w:t>②</w:t>
            </w:r>
            <w:r w:rsidRPr="00B912F0">
              <w:rPr>
                <w:rFonts w:eastAsia="宋体" w:hint="eastAsia"/>
              </w:rPr>
              <w:t>植物生理学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ascii="宋体" w:eastAsia="宋体" w:hAnsi="宋体" w:cs="宋体" w:hint="eastAsia"/>
              </w:rPr>
              <w:t>③</w:t>
            </w:r>
            <w:r w:rsidRPr="00B912F0">
              <w:rPr>
                <w:rFonts w:eastAsia="宋体"/>
              </w:rPr>
              <w:t>普通遗传学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/>
              </w:rPr>
              <w:t>-</w:t>
            </w:r>
            <w:r w:rsidRPr="00B912F0">
              <w:rPr>
                <w:rFonts w:eastAsia="宋体" w:hint="eastAsia"/>
              </w:rPr>
              <w:t>③任选</w:t>
            </w:r>
            <w:r w:rsidRPr="00B912F0">
              <w:rPr>
                <w:rFonts w:eastAsia="宋体" w:hint="eastAsia"/>
              </w:rPr>
              <w:t>2</w:t>
            </w:r>
            <w:r w:rsidRPr="00B912F0">
              <w:rPr>
                <w:rFonts w:eastAsia="宋体" w:hint="eastAsia"/>
              </w:rPr>
              <w:t>门</w:t>
            </w:r>
          </w:p>
        </w:tc>
      </w:tr>
      <w:tr w:rsidR="005848EE" w:rsidRPr="00B912F0" w:rsidTr="00463823">
        <w:trPr>
          <w:cantSplit/>
          <w:trHeight w:val="941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017F6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2. </w:t>
            </w:r>
            <w:r w:rsidRPr="00017F6D">
              <w:rPr>
                <w:rFonts w:eastAsia="宋体"/>
                <w:szCs w:val="21"/>
              </w:rPr>
              <w:t>作物遗传育种</w:t>
            </w:r>
          </w:p>
        </w:tc>
        <w:tc>
          <w:tcPr>
            <w:tcW w:w="1417" w:type="dxa"/>
          </w:tcPr>
          <w:p w:rsidR="005848EE" w:rsidRPr="00017F6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017F6D">
              <w:rPr>
                <w:rFonts w:eastAsia="宋体"/>
                <w:szCs w:val="21"/>
              </w:rPr>
              <w:t>张新友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王春平王林生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王黎明王翠玲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017F6D">
              <w:rPr>
                <w:rFonts w:eastAsia="宋体"/>
                <w:szCs w:val="21"/>
              </w:rPr>
              <w:t>董普辉孟</w:t>
            </w:r>
            <w:proofErr w:type="gramEnd"/>
            <w:r w:rsidRPr="00017F6D">
              <w:rPr>
                <w:rFonts w:eastAsia="宋体"/>
                <w:szCs w:val="21"/>
              </w:rPr>
              <w:t>超敏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017F6D">
              <w:rPr>
                <w:rFonts w:eastAsia="宋体"/>
                <w:szCs w:val="21"/>
              </w:rPr>
              <w:t>韩赞平</w:t>
            </w:r>
            <w:proofErr w:type="gramEnd"/>
            <w:r w:rsidRPr="00017F6D">
              <w:rPr>
                <w:rFonts w:eastAsia="宋体"/>
                <w:szCs w:val="21"/>
              </w:rPr>
              <w:t>贾小平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方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017F6D">
              <w:rPr>
                <w:rFonts w:eastAsia="宋体"/>
                <w:szCs w:val="21"/>
              </w:rPr>
              <w:t>强</w:t>
            </w:r>
          </w:p>
        </w:tc>
        <w:tc>
          <w:tcPr>
            <w:tcW w:w="542" w:type="dxa"/>
            <w:vMerge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5848EE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5848EE" w:rsidRPr="00B912F0" w:rsidTr="00463823">
        <w:trPr>
          <w:cantSplit/>
          <w:trHeight w:val="941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017F6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3. </w:t>
            </w:r>
            <w:r w:rsidRPr="00017F6D">
              <w:rPr>
                <w:rFonts w:eastAsia="宋体"/>
                <w:szCs w:val="21"/>
              </w:rPr>
              <w:t>牡丹资源学</w:t>
            </w:r>
          </w:p>
        </w:tc>
        <w:tc>
          <w:tcPr>
            <w:tcW w:w="1417" w:type="dxa"/>
          </w:tcPr>
          <w:p w:rsidR="005848EE" w:rsidRPr="00017F6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017F6D">
              <w:rPr>
                <w:rFonts w:eastAsia="宋体"/>
                <w:szCs w:val="21"/>
              </w:rPr>
              <w:t>侯小改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史国安范</w:t>
            </w:r>
            <w:proofErr w:type="gramStart"/>
            <w:r w:rsidRPr="00017F6D">
              <w:rPr>
                <w:rFonts w:eastAsia="宋体"/>
                <w:szCs w:val="21"/>
              </w:rPr>
              <w:t>丙友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侯典云施</w:t>
            </w:r>
            <w:proofErr w:type="gramEnd"/>
            <w:r>
              <w:rPr>
                <w:rFonts w:eastAsia="宋体" w:hint="eastAsia"/>
                <w:szCs w:val="21"/>
              </w:rPr>
              <w:t xml:space="preserve">  </w:t>
            </w:r>
            <w:r w:rsidRPr="00017F6D">
              <w:rPr>
                <w:rFonts w:eastAsia="宋体"/>
                <w:szCs w:val="21"/>
              </w:rPr>
              <w:t>江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郭丽丽宋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017F6D">
              <w:rPr>
                <w:rFonts w:eastAsia="宋体"/>
                <w:szCs w:val="21"/>
              </w:rPr>
              <w:t>鹏</w:t>
            </w:r>
          </w:p>
        </w:tc>
        <w:tc>
          <w:tcPr>
            <w:tcW w:w="542" w:type="dxa"/>
            <w:vMerge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5848EE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5848EE" w:rsidRPr="00B912F0" w:rsidTr="00463823">
        <w:trPr>
          <w:cantSplit/>
          <w:trHeight w:val="916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017F6D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4. </w:t>
            </w:r>
            <w:r w:rsidRPr="00017F6D">
              <w:rPr>
                <w:rFonts w:eastAsia="宋体"/>
                <w:szCs w:val="21"/>
              </w:rPr>
              <w:t>作物营养学</w:t>
            </w:r>
          </w:p>
        </w:tc>
        <w:tc>
          <w:tcPr>
            <w:tcW w:w="1417" w:type="dxa"/>
          </w:tcPr>
          <w:p w:rsidR="005848EE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017F6D">
              <w:rPr>
                <w:rFonts w:eastAsia="宋体"/>
                <w:szCs w:val="21"/>
              </w:rPr>
              <w:t>张联合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石兆</w:t>
            </w:r>
            <w:proofErr w:type="gramStart"/>
            <w:r w:rsidRPr="00017F6D">
              <w:rPr>
                <w:rFonts w:eastAsia="宋体"/>
                <w:szCs w:val="21"/>
              </w:rPr>
              <w:t>勇寇太记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王</w:t>
            </w:r>
            <w:proofErr w:type="gramStart"/>
            <w:r w:rsidRPr="00017F6D">
              <w:rPr>
                <w:rFonts w:eastAsia="宋体"/>
                <w:szCs w:val="21"/>
              </w:rPr>
              <w:t>旭刚孙丽</w:t>
            </w:r>
            <w:proofErr w:type="gramEnd"/>
            <w:r w:rsidRPr="00017F6D">
              <w:rPr>
                <w:rFonts w:eastAsia="宋体"/>
                <w:szCs w:val="21"/>
              </w:rPr>
              <w:t>蓉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17F6D">
              <w:rPr>
                <w:rFonts w:eastAsia="宋体"/>
                <w:szCs w:val="21"/>
              </w:rPr>
              <w:t>常会庆</w:t>
            </w:r>
          </w:p>
          <w:p w:rsidR="00A957C5" w:rsidRPr="00017F6D" w:rsidRDefault="00A957C5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A957C5">
              <w:rPr>
                <w:rFonts w:eastAsia="宋体" w:hint="eastAsia"/>
                <w:szCs w:val="21"/>
              </w:rPr>
              <w:t>马占强</w:t>
            </w:r>
          </w:p>
        </w:tc>
        <w:tc>
          <w:tcPr>
            <w:tcW w:w="542" w:type="dxa"/>
            <w:vMerge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5848EE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5848EE" w:rsidRPr="00B912F0" w:rsidTr="00463823">
        <w:trPr>
          <w:cantSplit/>
          <w:trHeight w:val="689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学科专业名称及代码：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bookmarkStart w:id="69" w:name="_Toc494093117"/>
            <w:r>
              <w:rPr>
                <w:rFonts w:eastAsia="宋体"/>
              </w:rPr>
              <w:t>农业资源与环境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09030</w:t>
            </w:r>
            <w:r>
              <w:rPr>
                <w:rStyle w:val="4Char"/>
                <w:rFonts w:hint="eastAsia"/>
                <w:b w:val="0"/>
                <w:color w:val="auto"/>
              </w:rPr>
              <w:t>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69"/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</w:p>
        </w:tc>
        <w:tc>
          <w:tcPr>
            <w:tcW w:w="1023" w:type="dxa"/>
          </w:tcPr>
          <w:p w:rsidR="005848EE" w:rsidRPr="00250D73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1. </w:t>
            </w:r>
            <w:r w:rsidRPr="00250D73">
              <w:rPr>
                <w:rFonts w:eastAsia="宋体"/>
                <w:szCs w:val="21"/>
              </w:rPr>
              <w:t>植物营养学</w:t>
            </w:r>
          </w:p>
        </w:tc>
        <w:tc>
          <w:tcPr>
            <w:tcW w:w="1417" w:type="dxa"/>
          </w:tcPr>
          <w:p w:rsidR="005848EE" w:rsidRPr="00250D73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250D73">
              <w:rPr>
                <w:rFonts w:eastAsia="宋体"/>
                <w:szCs w:val="21"/>
              </w:rPr>
              <w:t>张联合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250D73">
              <w:rPr>
                <w:rFonts w:eastAsia="宋体"/>
                <w:szCs w:val="21"/>
              </w:rPr>
              <w:t>寇太记石</w:t>
            </w:r>
            <w:proofErr w:type="gramEnd"/>
            <w:r w:rsidRPr="00250D73">
              <w:rPr>
                <w:rFonts w:eastAsia="宋体"/>
                <w:szCs w:val="21"/>
              </w:rPr>
              <w:t>兆勇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250D73">
              <w:rPr>
                <w:rFonts w:eastAsia="宋体"/>
                <w:szCs w:val="21"/>
              </w:rPr>
              <w:t>徐晓峰王旭刚</w:t>
            </w:r>
          </w:p>
        </w:tc>
        <w:tc>
          <w:tcPr>
            <w:tcW w:w="542" w:type="dxa"/>
            <w:vMerge w:val="restart"/>
          </w:tcPr>
          <w:p w:rsidR="005848EE" w:rsidRPr="00FD7B8F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Pr="00FD7B8F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Pr="00FD7B8F" w:rsidRDefault="00DD5827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w:t>6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第一单元：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101</w:t>
            </w:r>
            <w:r w:rsidRPr="00B912F0">
              <w:rPr>
                <w:rFonts w:eastAsia="宋体" w:hint="eastAsia"/>
              </w:rPr>
              <w:t>思想政治理论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第二单元：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201</w:t>
            </w:r>
            <w:r w:rsidRPr="00B912F0">
              <w:rPr>
                <w:rFonts w:eastAsia="宋体" w:hint="eastAsia"/>
              </w:rPr>
              <w:t>英语一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</w:rPr>
              <w:t>第三单元：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701</w:t>
            </w:r>
            <w:r w:rsidRPr="00B912F0">
              <w:rPr>
                <w:rFonts w:eastAsia="宋体" w:hint="eastAsia"/>
              </w:rPr>
              <w:t>数学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农（自命题）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 w:hint="eastAsia"/>
              </w:rPr>
              <w:t>702</w:t>
            </w:r>
            <w:r w:rsidRPr="00B912F0">
              <w:rPr>
                <w:rFonts w:eastAsia="宋体" w:hint="eastAsia"/>
              </w:rPr>
              <w:t>化学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农（自命题）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/>
              </w:rPr>
              <w:t>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/>
              </w:rPr>
              <w:t>门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第四单元：</w:t>
            </w:r>
          </w:p>
          <w:p w:rsidR="005848EE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870</w:t>
            </w:r>
            <w:r w:rsidRPr="00B912F0">
              <w:rPr>
                <w:rFonts w:eastAsia="宋体" w:hint="eastAsia"/>
              </w:rPr>
              <w:t>植物生理学</w:t>
            </w:r>
          </w:p>
          <w:p w:rsidR="005848EE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</w:p>
          <w:p w:rsidR="005848EE" w:rsidRPr="00250D73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b/>
                <w:kern w:val="0"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/>
                <w:b/>
                <w:kern w:val="0"/>
                <w:szCs w:val="21"/>
              </w:rPr>
              <w:t>复试科目名称：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</w:rPr>
              <w:t>植物营养学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b/>
                <w:kern w:val="0"/>
                <w:szCs w:val="21"/>
              </w:rPr>
            </w:pP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/>
                <w:b/>
                <w:kern w:val="0"/>
                <w:szCs w:val="21"/>
              </w:rPr>
              <w:t>同等学力加试科目名称：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ascii="宋体" w:eastAsia="宋体" w:hAnsi="宋体" w:cs="宋体" w:hint="eastAsia"/>
                <w:szCs w:val="21"/>
              </w:rPr>
              <w:t xml:space="preserve">① </w:t>
            </w:r>
            <w:r w:rsidRPr="00B912F0">
              <w:rPr>
                <w:rFonts w:eastAsia="宋体"/>
              </w:rPr>
              <w:t>土壤学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ascii="宋体" w:eastAsia="宋体" w:hAnsi="宋体" w:cs="宋体" w:hint="eastAsia"/>
              </w:rPr>
              <w:t xml:space="preserve">② </w:t>
            </w:r>
            <w:r w:rsidRPr="00B912F0">
              <w:rPr>
                <w:rFonts w:eastAsia="宋体"/>
              </w:rPr>
              <w:t>植物学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</w:tr>
      <w:tr w:rsidR="005848EE" w:rsidRPr="00B912F0" w:rsidTr="00463823">
        <w:trPr>
          <w:cantSplit/>
          <w:trHeight w:val="791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250D73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2. </w:t>
            </w:r>
            <w:r w:rsidRPr="00250D73">
              <w:rPr>
                <w:rFonts w:eastAsia="宋体"/>
                <w:szCs w:val="21"/>
              </w:rPr>
              <w:t>土壤学</w:t>
            </w:r>
          </w:p>
        </w:tc>
        <w:tc>
          <w:tcPr>
            <w:tcW w:w="1417" w:type="dxa"/>
          </w:tcPr>
          <w:p w:rsidR="005848EE" w:rsidRPr="00250D73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250D73">
              <w:rPr>
                <w:rFonts w:eastAsia="宋体"/>
                <w:szCs w:val="21"/>
              </w:rPr>
              <w:t>王旭刚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250D73">
              <w:rPr>
                <w:rFonts w:eastAsia="宋体"/>
                <w:szCs w:val="21"/>
              </w:rPr>
              <w:t>常会庆孙丽</w:t>
            </w:r>
            <w:proofErr w:type="gramEnd"/>
            <w:r w:rsidRPr="00250D73">
              <w:rPr>
                <w:rFonts w:eastAsia="宋体"/>
                <w:szCs w:val="21"/>
              </w:rPr>
              <w:t>蓉</w:t>
            </w:r>
          </w:p>
        </w:tc>
        <w:tc>
          <w:tcPr>
            <w:tcW w:w="542" w:type="dxa"/>
            <w:vMerge/>
          </w:tcPr>
          <w:p w:rsidR="005848EE" w:rsidRPr="00FD7B8F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b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b/>
                <w:kern w:val="0"/>
                <w:szCs w:val="21"/>
              </w:rPr>
            </w:pPr>
          </w:p>
        </w:tc>
      </w:tr>
      <w:tr w:rsidR="005848EE" w:rsidRPr="00B912F0" w:rsidTr="00463823">
        <w:trPr>
          <w:cantSplit/>
          <w:trHeight w:val="610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250D73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3. </w:t>
            </w:r>
            <w:r w:rsidRPr="00250D73">
              <w:rPr>
                <w:rFonts w:eastAsia="宋体"/>
                <w:szCs w:val="21"/>
              </w:rPr>
              <w:t>农业环境生态</w:t>
            </w:r>
          </w:p>
        </w:tc>
        <w:tc>
          <w:tcPr>
            <w:tcW w:w="1417" w:type="dxa"/>
          </w:tcPr>
          <w:p w:rsidR="005848EE" w:rsidRPr="00250D73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250D73">
              <w:rPr>
                <w:rFonts w:eastAsia="宋体"/>
                <w:szCs w:val="21"/>
              </w:rPr>
              <w:t>石兆勇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250D73">
              <w:rPr>
                <w:rFonts w:eastAsia="宋体"/>
                <w:szCs w:val="21"/>
              </w:rPr>
              <w:t>寇太记徐</w:t>
            </w:r>
            <w:proofErr w:type="gramEnd"/>
            <w:r w:rsidRPr="00250D73">
              <w:rPr>
                <w:rFonts w:eastAsia="宋体"/>
                <w:szCs w:val="21"/>
              </w:rPr>
              <w:t>晓峰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250D73">
              <w:rPr>
                <w:rFonts w:eastAsia="宋体"/>
                <w:szCs w:val="21"/>
              </w:rPr>
              <w:t>常会庆王旭刚</w:t>
            </w:r>
          </w:p>
        </w:tc>
        <w:tc>
          <w:tcPr>
            <w:tcW w:w="542" w:type="dxa"/>
            <w:vMerge/>
          </w:tcPr>
          <w:p w:rsidR="005848EE" w:rsidRPr="00FD7B8F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b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b/>
                <w:kern w:val="0"/>
                <w:szCs w:val="21"/>
              </w:rPr>
            </w:pPr>
          </w:p>
        </w:tc>
      </w:tr>
      <w:tr w:rsidR="005848EE" w:rsidRPr="00B912F0" w:rsidTr="00463823">
        <w:trPr>
          <w:cantSplit/>
          <w:trHeight w:val="1077"/>
          <w:jc w:val="center"/>
        </w:trPr>
        <w:tc>
          <w:tcPr>
            <w:tcW w:w="1233" w:type="dxa"/>
            <w:shd w:val="clear" w:color="auto" w:fill="auto"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kern w:val="0"/>
                <w:szCs w:val="21"/>
              </w:rPr>
              <w:t>院（系）代码及名称：</w:t>
            </w:r>
          </w:p>
          <w:p w:rsidR="005848EE" w:rsidRDefault="005848EE" w:rsidP="005848EE">
            <w:pPr>
              <w:pStyle w:val="33"/>
              <w:spacing w:line="400" w:lineRule="exact"/>
              <w:ind w:firstLineChars="8" w:firstLine="14"/>
            </w:pPr>
            <w:bookmarkStart w:id="70" w:name="_Toc494093118"/>
            <w:r w:rsidRPr="00B912F0">
              <w:t xml:space="preserve">018 </w:t>
            </w:r>
            <w:r w:rsidRPr="00B912F0">
              <w:rPr>
                <w:rFonts w:hint="eastAsia"/>
              </w:rPr>
              <w:t>动物科技学院</w:t>
            </w:r>
            <w:bookmarkEnd w:id="70"/>
          </w:p>
          <w:p w:rsidR="005848EE" w:rsidRPr="00B912F0" w:rsidRDefault="005848EE" w:rsidP="005848EE">
            <w:pPr>
              <w:pStyle w:val="33"/>
              <w:spacing w:line="400" w:lineRule="exact"/>
              <w:ind w:firstLineChars="8" w:firstLine="14"/>
              <w:rPr>
                <w:rFonts w:cs="宋体"/>
                <w:kern w:val="0"/>
                <w:szCs w:val="21"/>
              </w:rPr>
            </w:pPr>
            <w:r w:rsidRPr="00B912F0">
              <w:rPr>
                <w:rFonts w:cs="宋体" w:hint="eastAsia"/>
                <w:b/>
                <w:kern w:val="0"/>
                <w:szCs w:val="21"/>
              </w:rPr>
              <w:t>学科专业名称及代码：</w:t>
            </w:r>
          </w:p>
          <w:p w:rsidR="005848EE" w:rsidRPr="00155343" w:rsidRDefault="005848EE" w:rsidP="005848EE">
            <w:pPr>
              <w:widowControl/>
              <w:spacing w:line="300" w:lineRule="exact"/>
              <w:jc w:val="left"/>
              <w:rPr>
                <w:rFonts w:ascii="Arial" w:eastAsia="宋体" w:hAnsi="Arial"/>
                <w:bCs/>
                <w:szCs w:val="18"/>
              </w:rPr>
            </w:pPr>
            <w:bookmarkStart w:id="71" w:name="_Toc494093119"/>
            <w:r w:rsidRPr="00B912F0">
              <w:rPr>
                <w:rStyle w:val="4Char"/>
                <w:rFonts w:hint="eastAsia"/>
                <w:b w:val="0"/>
                <w:color w:val="auto"/>
              </w:rPr>
              <w:t>生物学（</w:t>
            </w:r>
            <w:r w:rsidRPr="00B912F0">
              <w:rPr>
                <w:rStyle w:val="4Char"/>
                <w:b w:val="0"/>
                <w:color w:val="auto"/>
              </w:rPr>
              <w:t>071000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71"/>
          </w:p>
        </w:tc>
        <w:tc>
          <w:tcPr>
            <w:tcW w:w="1023" w:type="dxa"/>
          </w:tcPr>
          <w:p w:rsidR="005848EE" w:rsidRPr="004E6B8B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4E6B8B">
              <w:rPr>
                <w:rFonts w:eastAsia="宋体" w:hint="eastAsia"/>
                <w:szCs w:val="21"/>
              </w:rPr>
              <w:t xml:space="preserve">1. </w:t>
            </w:r>
            <w:r w:rsidRPr="004E6B8B">
              <w:rPr>
                <w:rFonts w:eastAsia="宋体" w:hint="eastAsia"/>
                <w:szCs w:val="21"/>
              </w:rPr>
              <w:t>动物学</w:t>
            </w:r>
          </w:p>
        </w:tc>
        <w:tc>
          <w:tcPr>
            <w:tcW w:w="1417" w:type="dxa"/>
          </w:tcPr>
          <w:p w:rsidR="005848EE" w:rsidRPr="004E6B8B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4E6B8B">
              <w:rPr>
                <w:rFonts w:eastAsia="宋体" w:hint="eastAsia"/>
                <w:szCs w:val="21"/>
              </w:rPr>
              <w:t>孙平</w:t>
            </w:r>
            <w:r>
              <w:rPr>
                <w:rFonts w:eastAsia="宋体" w:hint="eastAsia"/>
                <w:szCs w:val="21"/>
              </w:rPr>
              <w:t xml:space="preserve">   </w:t>
            </w:r>
            <w:r w:rsidRPr="004E6B8B">
              <w:rPr>
                <w:rFonts w:eastAsia="宋体" w:hint="eastAsia"/>
                <w:szCs w:val="21"/>
              </w:rPr>
              <w:t>熊建利</w:t>
            </w:r>
          </w:p>
        </w:tc>
        <w:tc>
          <w:tcPr>
            <w:tcW w:w="542" w:type="dxa"/>
          </w:tcPr>
          <w:p w:rsidR="005848EE" w:rsidRDefault="005848EE" w:rsidP="005848EE">
            <w:pPr>
              <w:widowControl/>
              <w:spacing w:line="300" w:lineRule="exact"/>
              <w:rPr>
                <w:rFonts w:eastAsia="宋体" w:cs="宋体"/>
                <w:b/>
                <w:bCs/>
                <w:kern w:val="0"/>
                <w:szCs w:val="21"/>
              </w:rPr>
            </w:pPr>
          </w:p>
          <w:p w:rsidR="005848EE" w:rsidRPr="00B912F0" w:rsidRDefault="00463823" w:rsidP="005848EE">
            <w:pPr>
              <w:spacing w:line="300" w:lineRule="exact"/>
              <w:ind w:firstLineChars="50" w:firstLine="120"/>
              <w:rPr>
                <w:rFonts w:eastAsia="宋体" w:cs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sz w:val="24"/>
              </w:rPr>
              <w:t>5</w:t>
            </w:r>
          </w:p>
        </w:tc>
        <w:tc>
          <w:tcPr>
            <w:tcW w:w="1379" w:type="dxa"/>
            <w:shd w:val="clear" w:color="auto" w:fill="auto"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第一单元：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/>
                <w:kern w:val="0"/>
                <w:szCs w:val="21"/>
              </w:rPr>
              <w:t>101</w:t>
            </w:r>
            <w:r w:rsidRPr="00B912F0">
              <w:rPr>
                <w:rFonts w:eastAsia="宋体" w:cs="宋体" w:hint="eastAsia"/>
                <w:kern w:val="0"/>
                <w:szCs w:val="21"/>
              </w:rPr>
              <w:t>思想政治理论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第二单元：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/>
                <w:kern w:val="0"/>
                <w:szCs w:val="21"/>
              </w:rPr>
              <w:t>201</w:t>
            </w:r>
            <w:r w:rsidRPr="00B912F0">
              <w:rPr>
                <w:rFonts w:eastAsia="宋体" w:cs="宋体" w:hint="eastAsia"/>
                <w:kern w:val="0"/>
                <w:szCs w:val="21"/>
              </w:rPr>
              <w:t>英语一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第三单元：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/>
                <w:kern w:val="0"/>
                <w:szCs w:val="21"/>
              </w:rPr>
              <w:t>688</w:t>
            </w:r>
            <w:r w:rsidRPr="00B912F0">
              <w:rPr>
                <w:rFonts w:eastAsia="宋体" w:cs="宋体" w:hint="eastAsia"/>
                <w:kern w:val="0"/>
                <w:szCs w:val="21"/>
              </w:rPr>
              <w:t>普通动物学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第四单元：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/>
                <w:kern w:val="0"/>
                <w:szCs w:val="21"/>
              </w:rPr>
              <w:t>889</w:t>
            </w:r>
            <w:r w:rsidRPr="00B912F0">
              <w:rPr>
                <w:rFonts w:eastAsia="宋体" w:cs="宋体" w:hint="eastAsia"/>
                <w:kern w:val="0"/>
                <w:szCs w:val="21"/>
              </w:rPr>
              <w:t>动物生理学</w:t>
            </w:r>
          </w:p>
        </w:tc>
        <w:tc>
          <w:tcPr>
            <w:tcW w:w="1378" w:type="dxa"/>
            <w:vMerge w:val="restart"/>
          </w:tcPr>
          <w:p w:rsidR="005848EE" w:rsidRDefault="005848EE" w:rsidP="005848EE">
            <w:pPr>
              <w:widowControl/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5848EE" w:rsidRDefault="005848EE" w:rsidP="005848EE">
            <w:pPr>
              <w:widowControl/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953E8B" w:rsidRPr="00953E8B" w:rsidRDefault="00953E8B" w:rsidP="00953E8B"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953E8B">
              <w:rPr>
                <w:rFonts w:ascii="宋体" w:hAnsi="宋体" w:cs="宋体" w:hint="eastAsia"/>
                <w:b/>
                <w:kern w:val="0"/>
                <w:szCs w:val="21"/>
              </w:rPr>
              <w:t>刘</w:t>
            </w:r>
            <w:r w:rsidRPr="00953E8B">
              <w:rPr>
                <w:rFonts w:ascii="宋体" w:hAnsi="宋体" w:cs="宋体"/>
                <w:b/>
                <w:kern w:val="0"/>
                <w:szCs w:val="21"/>
              </w:rPr>
              <w:t>老师</w:t>
            </w:r>
          </w:p>
          <w:p w:rsidR="005848EE" w:rsidRDefault="00953E8B" w:rsidP="00953E8B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953E8B">
              <w:rPr>
                <w:rFonts w:ascii="宋体" w:hAnsi="宋体" w:cs="宋体"/>
                <w:b/>
                <w:kern w:val="0"/>
                <w:szCs w:val="21"/>
              </w:rPr>
              <w:t>0379-64</w:t>
            </w:r>
            <w:r w:rsidRPr="00953E8B">
              <w:rPr>
                <w:rFonts w:ascii="宋体" w:hAnsi="宋体" w:cs="宋体" w:hint="eastAsia"/>
                <w:b/>
                <w:kern w:val="0"/>
                <w:szCs w:val="21"/>
              </w:rPr>
              <w:t>280348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</w:p>
        </w:tc>
        <w:tc>
          <w:tcPr>
            <w:tcW w:w="1542" w:type="dxa"/>
            <w:shd w:val="clear" w:color="auto" w:fill="auto"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复试科目名称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基础生态学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同等学力加试科目名称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①微生物学</w:t>
            </w:r>
          </w:p>
          <w:p w:rsidR="005848EE" w:rsidRPr="00B912F0" w:rsidRDefault="005848EE" w:rsidP="005848EE">
            <w:pPr>
              <w:widowControl/>
              <w:spacing w:line="300" w:lineRule="exact"/>
              <w:ind w:left="180" w:hangingChars="100" w:hanging="180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②动物生物化学</w:t>
            </w:r>
          </w:p>
        </w:tc>
      </w:tr>
      <w:tr w:rsidR="00155343" w:rsidRPr="00B912F0" w:rsidTr="00463823">
        <w:trPr>
          <w:cantSplit/>
          <w:trHeight w:val="1054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kern w:val="0"/>
                <w:szCs w:val="21"/>
              </w:rPr>
              <w:lastRenderedPageBreak/>
              <w:t>学科专业名称及代码：</w:t>
            </w:r>
          </w:p>
          <w:p w:rsidR="00155343" w:rsidRDefault="00155343" w:rsidP="00155343">
            <w:pPr>
              <w:widowControl/>
              <w:shd w:val="clear" w:color="auto" w:fill="FFFFFF"/>
              <w:spacing w:line="300" w:lineRule="atLeast"/>
              <w:jc w:val="left"/>
              <w:rPr>
                <w:rStyle w:val="4Char"/>
                <w:b w:val="0"/>
                <w:color w:val="auto"/>
              </w:rPr>
            </w:pPr>
            <w:bookmarkStart w:id="72" w:name="_Toc494093120"/>
            <w:r w:rsidRPr="00B912F0">
              <w:rPr>
                <w:rStyle w:val="4Char"/>
                <w:rFonts w:hint="eastAsia"/>
                <w:b w:val="0"/>
                <w:color w:val="auto"/>
              </w:rPr>
              <w:t>畜牧学（</w:t>
            </w:r>
            <w:r w:rsidRPr="00B912F0">
              <w:rPr>
                <w:rStyle w:val="4Char"/>
                <w:b w:val="0"/>
                <w:color w:val="auto"/>
              </w:rPr>
              <w:t>0905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72"/>
          </w:p>
          <w:p w:rsidR="00155343" w:rsidRPr="00EA10D6" w:rsidRDefault="00155343" w:rsidP="00155343">
            <w:pPr>
              <w:widowControl/>
              <w:shd w:val="clear" w:color="auto" w:fill="FFFFFF"/>
              <w:spacing w:line="300" w:lineRule="atLeast"/>
              <w:jc w:val="left"/>
              <w:rPr>
                <w:rFonts w:eastAsia="宋体"/>
                <w:szCs w:val="21"/>
              </w:rPr>
            </w:pP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</w:p>
        </w:tc>
        <w:tc>
          <w:tcPr>
            <w:tcW w:w="1023" w:type="dxa"/>
          </w:tcPr>
          <w:p w:rsidR="00155343" w:rsidRPr="00CD7E37" w:rsidRDefault="00155343" w:rsidP="00155343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 xml:space="preserve">1. </w:t>
            </w:r>
            <w:r w:rsidRPr="00CD7E37">
              <w:rPr>
                <w:rFonts w:eastAsia="宋体" w:hint="eastAsia"/>
                <w:szCs w:val="21"/>
              </w:rPr>
              <w:t>动物遗传育种与繁殖</w:t>
            </w:r>
          </w:p>
          <w:p w:rsidR="00155343" w:rsidRPr="00CD7E37" w:rsidRDefault="00155343" w:rsidP="00155343">
            <w:pPr>
              <w:spacing w:line="300" w:lineRule="exact"/>
              <w:rPr>
                <w:rFonts w:eastAsia="宋体"/>
                <w:szCs w:val="21"/>
              </w:rPr>
            </w:pPr>
          </w:p>
          <w:p w:rsidR="00155343" w:rsidRPr="00CD7E37" w:rsidRDefault="00155343" w:rsidP="00155343">
            <w:pPr>
              <w:spacing w:line="300" w:lineRule="exact"/>
              <w:rPr>
                <w:rFonts w:eastAsia="宋体"/>
                <w:szCs w:val="21"/>
              </w:rPr>
            </w:pPr>
          </w:p>
          <w:p w:rsidR="00155343" w:rsidRPr="00CD7E37" w:rsidRDefault="00155343" w:rsidP="00155343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155343" w:rsidRDefault="00155343" w:rsidP="00155343">
            <w:pPr>
              <w:spacing w:line="300" w:lineRule="exact"/>
              <w:rPr>
                <w:rFonts w:ascii="宋体" w:eastAsia="宋体" w:hAnsi="宋体"/>
                <w:bCs/>
                <w:kern w:val="0"/>
                <w:szCs w:val="18"/>
              </w:rPr>
            </w:pPr>
            <w:r>
              <w:rPr>
                <w:rFonts w:ascii="宋体" w:eastAsia="宋体" w:hAnsi="宋体" w:hint="eastAsia"/>
                <w:bCs/>
                <w:szCs w:val="18"/>
              </w:rPr>
              <w:t xml:space="preserve">王玉琴白俊艳 张小辉 </w:t>
            </w:r>
            <w:r>
              <w:rPr>
                <w:rFonts w:ascii="宋体" w:eastAsia="宋体" w:hAnsi="宋体"/>
                <w:bCs/>
                <w:szCs w:val="18"/>
              </w:rPr>
              <w:fldChar w:fldCharType="begin"/>
            </w:r>
            <w:r>
              <w:rPr>
                <w:rFonts w:ascii="宋体" w:eastAsia="宋体" w:hAnsi="宋体"/>
                <w:bCs/>
                <w:szCs w:val="18"/>
              </w:rPr>
              <w:instrText xml:space="preserve"> </w:instrText>
            </w:r>
            <w:r>
              <w:rPr>
                <w:rFonts w:ascii="宋体" w:eastAsia="宋体" w:hAnsi="宋体" w:hint="eastAsia"/>
                <w:bCs/>
                <w:szCs w:val="18"/>
              </w:rPr>
              <w:instrText>LINK Excel.Sheet.12 "F:\\研究生招生\\研究生招生（待办）\\导师聘用汇总表.xlsx" "Sheet1!R19C5" \a \f 5 \h</w:instrText>
            </w:r>
            <w:r>
              <w:rPr>
                <w:rFonts w:ascii="宋体" w:eastAsia="宋体" w:hAnsi="宋体"/>
                <w:bCs/>
                <w:szCs w:val="18"/>
              </w:rPr>
              <w:instrText xml:space="preserve">  \* MERGEFORMAT </w:instrText>
            </w:r>
            <w:r>
              <w:rPr>
                <w:rFonts w:ascii="宋体" w:eastAsia="宋体" w:hAnsi="宋体"/>
                <w:bCs/>
                <w:szCs w:val="18"/>
              </w:rPr>
              <w:fldChar w:fldCharType="separate"/>
            </w:r>
            <w:r>
              <w:rPr>
                <w:rFonts w:ascii="宋体" w:eastAsia="宋体" w:hAnsi="宋体" w:hint="eastAsia"/>
                <w:bCs/>
                <w:szCs w:val="18"/>
              </w:rPr>
              <w:t>杨又兵 文凤云</w:t>
            </w:r>
          </w:p>
          <w:p w:rsidR="00155343" w:rsidRDefault="00155343" w:rsidP="00155343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r>
              <w:rPr>
                <w:rFonts w:ascii="宋体" w:eastAsia="宋体" w:hAnsi="宋体"/>
                <w:bCs/>
                <w:szCs w:val="18"/>
              </w:rPr>
              <w:fldChar w:fldCharType="end"/>
            </w:r>
            <w:r>
              <w:rPr>
                <w:rFonts w:ascii="宋体" w:eastAsia="宋体" w:hAnsi="宋体" w:hint="eastAsia"/>
                <w:bCs/>
                <w:szCs w:val="18"/>
              </w:rPr>
              <w:t xml:space="preserve"> </w:t>
            </w:r>
          </w:p>
        </w:tc>
        <w:tc>
          <w:tcPr>
            <w:tcW w:w="542" w:type="dxa"/>
            <w:vMerge w:val="restart"/>
          </w:tcPr>
          <w:p w:rsidR="00155343" w:rsidRDefault="00155343" w:rsidP="00155343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155343" w:rsidRDefault="00155343" w:rsidP="00155343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155343" w:rsidRPr="00B912F0" w:rsidRDefault="00155343" w:rsidP="00463823">
            <w:pPr>
              <w:spacing w:line="300" w:lineRule="exact"/>
              <w:rPr>
                <w:rFonts w:eastAsia="宋体" w:cs="宋体"/>
                <w:b/>
                <w:bCs/>
                <w:kern w:val="0"/>
                <w:szCs w:val="21"/>
              </w:rPr>
            </w:pPr>
            <w:r>
              <w:rPr>
                <w:rFonts w:eastAsia="宋体" w:hint="eastAsia"/>
                <w:b/>
                <w:sz w:val="24"/>
              </w:rPr>
              <w:t>1</w:t>
            </w:r>
            <w:r w:rsidR="00463823">
              <w:rPr>
                <w:rFonts w:eastAsia="宋体"/>
                <w:b/>
                <w:sz w:val="24"/>
              </w:rPr>
              <w:t>5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第一单元：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/>
                <w:kern w:val="0"/>
                <w:szCs w:val="21"/>
              </w:rPr>
              <w:t>101</w:t>
            </w:r>
            <w:r w:rsidRPr="00B912F0">
              <w:rPr>
                <w:rFonts w:eastAsia="宋体" w:cs="宋体" w:hint="eastAsia"/>
                <w:kern w:val="0"/>
                <w:szCs w:val="21"/>
              </w:rPr>
              <w:t>思想政治理论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第二单元：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/>
                <w:kern w:val="0"/>
                <w:szCs w:val="21"/>
              </w:rPr>
              <w:t>201</w:t>
            </w:r>
            <w:r w:rsidRPr="00B912F0">
              <w:rPr>
                <w:rFonts w:eastAsia="宋体" w:cs="宋体" w:hint="eastAsia"/>
                <w:kern w:val="0"/>
                <w:szCs w:val="21"/>
              </w:rPr>
              <w:t>英语一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第三单元：</w:t>
            </w:r>
          </w:p>
          <w:p w:rsidR="00155343" w:rsidRPr="00B912F0" w:rsidRDefault="00155343" w:rsidP="00155343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701</w:t>
            </w:r>
            <w:r w:rsidRPr="00B912F0">
              <w:rPr>
                <w:rFonts w:eastAsia="宋体" w:hint="eastAsia"/>
              </w:rPr>
              <w:t>数学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农（自命题）</w:t>
            </w:r>
          </w:p>
          <w:p w:rsidR="00155343" w:rsidRPr="00B912F0" w:rsidRDefault="00155343" w:rsidP="00155343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 w:hint="eastAsia"/>
              </w:rPr>
              <w:t>702</w:t>
            </w:r>
            <w:r w:rsidRPr="00B912F0">
              <w:rPr>
                <w:rFonts w:eastAsia="宋体" w:hint="eastAsia"/>
              </w:rPr>
              <w:t>化学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农（自命题）</w:t>
            </w:r>
          </w:p>
          <w:p w:rsidR="00155343" w:rsidRPr="00B912F0" w:rsidRDefault="00155343" w:rsidP="00155343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/>
              </w:rPr>
              <w:t>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/>
              </w:rPr>
              <w:t>门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第四单元：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bCs/>
                <w:kern w:val="0"/>
                <w:szCs w:val="21"/>
              </w:rPr>
            </w:pPr>
            <w:r w:rsidRPr="00B912F0">
              <w:rPr>
                <w:rFonts w:eastAsia="宋体" w:cs="宋体"/>
                <w:kern w:val="0"/>
                <w:szCs w:val="21"/>
              </w:rPr>
              <w:t>889</w:t>
            </w:r>
            <w:r w:rsidRPr="00B912F0">
              <w:rPr>
                <w:rFonts w:eastAsia="宋体" w:cs="宋体" w:hint="eastAsia"/>
                <w:kern w:val="0"/>
                <w:szCs w:val="21"/>
              </w:rPr>
              <w:t>动物生理学</w:t>
            </w:r>
          </w:p>
        </w:tc>
        <w:tc>
          <w:tcPr>
            <w:tcW w:w="1378" w:type="dxa"/>
            <w:vMerge/>
          </w:tcPr>
          <w:p w:rsidR="00155343" w:rsidRPr="00B912F0" w:rsidRDefault="00155343" w:rsidP="00155343">
            <w:pPr>
              <w:spacing w:line="300" w:lineRule="exact"/>
              <w:jc w:val="left"/>
              <w:rPr>
                <w:rFonts w:eastAsia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复试科目名称：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动物营养学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b/>
                <w:bCs/>
                <w:kern w:val="0"/>
                <w:szCs w:val="21"/>
              </w:rPr>
              <w:t>同等学力加试科目名称：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①家畜解剖学</w:t>
            </w:r>
          </w:p>
          <w:p w:rsidR="00155343" w:rsidRPr="00B912F0" w:rsidRDefault="00155343" w:rsidP="00155343">
            <w:pPr>
              <w:widowControl/>
              <w:spacing w:line="300" w:lineRule="exact"/>
              <w:ind w:left="180" w:hangingChars="100" w:hanging="180"/>
              <w:jc w:val="left"/>
              <w:rPr>
                <w:rFonts w:eastAsia="宋体" w:cs="宋体"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②家畜组织学与胚胎学</w:t>
            </w:r>
          </w:p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bCs/>
                <w:kern w:val="0"/>
                <w:szCs w:val="21"/>
              </w:rPr>
            </w:pPr>
          </w:p>
        </w:tc>
      </w:tr>
      <w:tr w:rsidR="00155343" w:rsidRPr="00B912F0" w:rsidTr="00463823">
        <w:trPr>
          <w:cantSplit/>
          <w:trHeight w:val="700"/>
          <w:jc w:val="center"/>
        </w:trPr>
        <w:tc>
          <w:tcPr>
            <w:tcW w:w="1233" w:type="dxa"/>
            <w:vMerge/>
            <w:shd w:val="clear" w:color="auto" w:fill="auto"/>
          </w:tcPr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b/>
                <w:kern w:val="0"/>
                <w:szCs w:val="21"/>
              </w:rPr>
            </w:pPr>
          </w:p>
        </w:tc>
        <w:tc>
          <w:tcPr>
            <w:tcW w:w="1023" w:type="dxa"/>
          </w:tcPr>
          <w:p w:rsidR="00155343" w:rsidRPr="00CD7E37" w:rsidRDefault="00155343" w:rsidP="00155343">
            <w:pPr>
              <w:spacing w:line="300" w:lineRule="exact"/>
              <w:rPr>
                <w:rFonts w:eastAsia="宋体"/>
                <w:szCs w:val="21"/>
              </w:rPr>
            </w:pPr>
            <w:r w:rsidRPr="00CD7E37">
              <w:rPr>
                <w:rFonts w:eastAsia="宋体" w:hint="eastAsia"/>
                <w:szCs w:val="21"/>
              </w:rPr>
              <w:t xml:space="preserve">2. </w:t>
            </w:r>
            <w:r w:rsidRPr="00CD7E37">
              <w:rPr>
                <w:rFonts w:eastAsia="宋体" w:hint="eastAsia"/>
                <w:szCs w:val="21"/>
              </w:rPr>
              <w:t>动物营养与饲料科学</w:t>
            </w:r>
          </w:p>
          <w:p w:rsidR="00155343" w:rsidRPr="00CD7E37" w:rsidRDefault="00155343" w:rsidP="00155343">
            <w:pPr>
              <w:spacing w:line="300" w:lineRule="exact"/>
              <w:ind w:left="360"/>
              <w:rPr>
                <w:rFonts w:eastAsia="宋体"/>
                <w:szCs w:val="21"/>
              </w:rPr>
            </w:pPr>
          </w:p>
          <w:p w:rsidR="00155343" w:rsidRPr="00CD7E37" w:rsidRDefault="00155343" w:rsidP="00155343">
            <w:pPr>
              <w:spacing w:line="300" w:lineRule="exact"/>
              <w:ind w:left="360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155343" w:rsidRDefault="00155343" w:rsidP="00155343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r>
              <w:rPr>
                <w:rFonts w:ascii="宋体" w:eastAsia="宋体" w:hAnsi="宋体" w:hint="eastAsia"/>
                <w:bCs/>
                <w:szCs w:val="18"/>
              </w:rPr>
              <w:t xml:space="preserve">刘  宁 李元晓李  旺 </w:t>
            </w:r>
            <w:proofErr w:type="gramStart"/>
            <w:r>
              <w:rPr>
                <w:rFonts w:ascii="宋体" w:eastAsia="宋体" w:hAnsi="宋体" w:hint="eastAsia"/>
                <w:bCs/>
                <w:szCs w:val="18"/>
              </w:rPr>
              <w:t>何万领</w:t>
            </w:r>
            <w:proofErr w:type="gramEnd"/>
          </w:p>
          <w:p w:rsidR="00155343" w:rsidRDefault="00155343" w:rsidP="00155343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r>
              <w:rPr>
                <w:rFonts w:ascii="宋体" w:eastAsia="宋体" w:hAnsi="宋体" w:hint="eastAsia"/>
                <w:bCs/>
                <w:szCs w:val="18"/>
              </w:rPr>
              <w:t>张小辉 吴秋珏</w:t>
            </w:r>
          </w:p>
        </w:tc>
        <w:tc>
          <w:tcPr>
            <w:tcW w:w="542" w:type="dxa"/>
            <w:vMerge/>
          </w:tcPr>
          <w:p w:rsidR="00155343" w:rsidRDefault="00155343" w:rsidP="00155343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78" w:type="dxa"/>
            <w:vMerge/>
          </w:tcPr>
          <w:p w:rsidR="00155343" w:rsidRPr="00B912F0" w:rsidRDefault="00155343" w:rsidP="00155343">
            <w:pPr>
              <w:spacing w:line="300" w:lineRule="exact"/>
              <w:jc w:val="left"/>
              <w:rPr>
                <w:rFonts w:eastAsia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b/>
                <w:bCs/>
                <w:kern w:val="0"/>
                <w:szCs w:val="21"/>
              </w:rPr>
            </w:pPr>
          </w:p>
        </w:tc>
      </w:tr>
      <w:tr w:rsidR="00155343" w:rsidRPr="00B912F0" w:rsidTr="00463823">
        <w:trPr>
          <w:cantSplit/>
          <w:trHeight w:val="912"/>
          <w:jc w:val="center"/>
        </w:trPr>
        <w:tc>
          <w:tcPr>
            <w:tcW w:w="1233" w:type="dxa"/>
            <w:vMerge/>
            <w:shd w:val="clear" w:color="auto" w:fill="auto"/>
          </w:tcPr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b/>
                <w:kern w:val="0"/>
                <w:szCs w:val="21"/>
              </w:rPr>
            </w:pPr>
          </w:p>
        </w:tc>
        <w:tc>
          <w:tcPr>
            <w:tcW w:w="1023" w:type="dxa"/>
          </w:tcPr>
          <w:p w:rsidR="00155343" w:rsidRPr="00CD7E37" w:rsidRDefault="00155343" w:rsidP="00155343">
            <w:pPr>
              <w:spacing w:line="300" w:lineRule="exact"/>
              <w:rPr>
                <w:rFonts w:eastAsia="宋体"/>
                <w:szCs w:val="21"/>
              </w:rPr>
            </w:pPr>
            <w:r w:rsidRPr="00CD7E37">
              <w:rPr>
                <w:rFonts w:eastAsia="宋体" w:hint="eastAsia"/>
                <w:szCs w:val="21"/>
              </w:rPr>
              <w:t>3</w:t>
            </w:r>
            <w:r w:rsidRPr="00CD7E37">
              <w:rPr>
                <w:rFonts w:eastAsia="宋体"/>
                <w:szCs w:val="21"/>
              </w:rPr>
              <w:t xml:space="preserve">. </w:t>
            </w:r>
            <w:r w:rsidRPr="00CD7E37">
              <w:rPr>
                <w:rFonts w:eastAsia="宋体" w:hint="eastAsia"/>
                <w:szCs w:val="21"/>
              </w:rPr>
              <w:t>动物生产学</w:t>
            </w:r>
          </w:p>
        </w:tc>
        <w:tc>
          <w:tcPr>
            <w:tcW w:w="1417" w:type="dxa"/>
          </w:tcPr>
          <w:p w:rsidR="00155343" w:rsidRDefault="00155343" w:rsidP="00155343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r>
              <w:rPr>
                <w:rFonts w:ascii="宋体" w:eastAsia="宋体" w:hAnsi="宋体" w:hint="eastAsia"/>
                <w:bCs/>
                <w:szCs w:val="18"/>
              </w:rPr>
              <w:t xml:space="preserve">王建平 王玉琴 </w:t>
            </w:r>
          </w:p>
        </w:tc>
        <w:tc>
          <w:tcPr>
            <w:tcW w:w="542" w:type="dxa"/>
            <w:vMerge/>
          </w:tcPr>
          <w:p w:rsidR="00155343" w:rsidRDefault="00155343" w:rsidP="00155343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78" w:type="dxa"/>
            <w:vMerge/>
          </w:tcPr>
          <w:p w:rsidR="00155343" w:rsidRPr="00B912F0" w:rsidRDefault="00155343" w:rsidP="00155343">
            <w:pPr>
              <w:spacing w:line="300" w:lineRule="exact"/>
              <w:jc w:val="left"/>
              <w:rPr>
                <w:rFonts w:eastAsia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155343" w:rsidRPr="00B912F0" w:rsidRDefault="00155343" w:rsidP="00155343">
            <w:pPr>
              <w:widowControl/>
              <w:spacing w:line="300" w:lineRule="exact"/>
              <w:jc w:val="left"/>
              <w:rPr>
                <w:rFonts w:eastAsia="宋体" w:cs="宋体"/>
                <w:b/>
                <w:bCs/>
                <w:kern w:val="0"/>
                <w:szCs w:val="21"/>
              </w:rPr>
            </w:pPr>
          </w:p>
        </w:tc>
      </w:tr>
      <w:tr w:rsidR="00BA164A" w:rsidRPr="00B912F0" w:rsidTr="00BA164A">
        <w:trPr>
          <w:cantSplit/>
          <w:trHeight w:val="1236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BA164A" w:rsidRDefault="00BA164A" w:rsidP="00BA164A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73" w:name="_Toc494093121"/>
            <w:r w:rsidRPr="00B912F0">
              <w:rPr>
                <w:rStyle w:val="4Char"/>
                <w:rFonts w:hint="eastAsia"/>
                <w:b w:val="0"/>
                <w:color w:val="auto"/>
              </w:rPr>
              <w:t>兽医学（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090600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73"/>
          </w:p>
          <w:p w:rsidR="00BA164A" w:rsidRDefault="00BA164A" w:rsidP="00BA164A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</w:p>
          <w:p w:rsidR="00BA164A" w:rsidRDefault="00BA164A" w:rsidP="00BA164A">
            <w:pPr>
              <w:pStyle w:val="af2"/>
              <w:widowControl/>
              <w:shd w:val="clear" w:color="auto" w:fill="FFFFFF"/>
              <w:spacing w:line="300" w:lineRule="atLeast"/>
              <w:ind w:firstLineChars="0" w:firstLine="0"/>
              <w:jc w:val="left"/>
              <w:rPr>
                <w:rFonts w:ascii="宋体" w:hAnsi="宋体"/>
                <w:color w:val="333333"/>
                <w:kern w:val="0"/>
                <w:sz w:val="18"/>
                <w:szCs w:val="18"/>
              </w:rPr>
            </w:pPr>
          </w:p>
          <w:p w:rsidR="00BA164A" w:rsidRPr="00B912F0" w:rsidRDefault="00BA164A" w:rsidP="00BA164A">
            <w:pPr>
              <w:pStyle w:val="af2"/>
              <w:widowControl/>
              <w:shd w:val="clear" w:color="auto" w:fill="FFFFFF"/>
              <w:spacing w:line="300" w:lineRule="atLeast"/>
              <w:ind w:firstLineChars="0" w:firstLine="0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1023" w:type="dxa"/>
          </w:tcPr>
          <w:p w:rsidR="00BA164A" w:rsidRPr="0080248A" w:rsidRDefault="00BA164A" w:rsidP="00BA164A">
            <w:pPr>
              <w:spacing w:line="300" w:lineRule="exact"/>
              <w:rPr>
                <w:rFonts w:eastAsia="宋体"/>
                <w:szCs w:val="21"/>
              </w:rPr>
            </w:pPr>
            <w:r w:rsidRPr="0080248A">
              <w:rPr>
                <w:rFonts w:eastAsia="宋体" w:hint="eastAsia"/>
                <w:szCs w:val="21"/>
              </w:rPr>
              <w:t xml:space="preserve">1. </w:t>
            </w:r>
            <w:r w:rsidRPr="0080248A">
              <w:rPr>
                <w:rFonts w:eastAsia="宋体" w:hint="eastAsia"/>
                <w:szCs w:val="21"/>
              </w:rPr>
              <w:t>基础兽医学</w:t>
            </w:r>
          </w:p>
        </w:tc>
        <w:tc>
          <w:tcPr>
            <w:tcW w:w="1417" w:type="dxa"/>
          </w:tcPr>
          <w:p w:rsidR="00BA164A" w:rsidRDefault="00BA164A" w:rsidP="00BA164A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r>
              <w:rPr>
                <w:rFonts w:ascii="宋体" w:eastAsia="宋体" w:hAnsi="宋体" w:hint="eastAsia"/>
                <w:bCs/>
                <w:szCs w:val="18"/>
              </w:rPr>
              <w:t xml:space="preserve">马彦博 刘玉梅 </w:t>
            </w:r>
            <w:proofErr w:type="gramStart"/>
            <w:r>
              <w:rPr>
                <w:rFonts w:ascii="宋体" w:eastAsia="宋体" w:hAnsi="宋体" w:hint="eastAsia"/>
                <w:bCs/>
                <w:szCs w:val="18"/>
              </w:rPr>
              <w:t>周变华</w:t>
            </w:r>
            <w:proofErr w:type="gramEnd"/>
            <w:r>
              <w:rPr>
                <w:rFonts w:ascii="宋体" w:eastAsia="宋体" w:hAnsi="宋体" w:hint="eastAsia"/>
                <w:bCs/>
                <w:szCs w:val="18"/>
              </w:rPr>
              <w:t xml:space="preserve"> 张自强 杨 </w:t>
            </w:r>
            <w:r>
              <w:rPr>
                <w:rFonts w:ascii="宋体" w:eastAsia="宋体" w:hAnsi="宋体"/>
                <w:bCs/>
                <w:szCs w:val="1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18"/>
              </w:rPr>
              <w:t>帆</w:t>
            </w:r>
          </w:p>
        </w:tc>
        <w:tc>
          <w:tcPr>
            <w:tcW w:w="542" w:type="dxa"/>
            <w:vMerge w:val="restart"/>
          </w:tcPr>
          <w:p w:rsidR="00BA164A" w:rsidRDefault="00BA164A" w:rsidP="00BA164A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BA164A" w:rsidRPr="00B912F0" w:rsidRDefault="00BA164A" w:rsidP="00BA164A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20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701</w:t>
            </w:r>
            <w:r w:rsidRPr="00B912F0">
              <w:rPr>
                <w:rFonts w:eastAsia="宋体" w:hint="eastAsia"/>
              </w:rPr>
              <w:t>数学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农（自命题）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 w:hint="eastAsia"/>
              </w:rPr>
              <w:t>702</w:t>
            </w:r>
            <w:r w:rsidRPr="00B912F0">
              <w:rPr>
                <w:rFonts w:eastAsia="宋体" w:hint="eastAsia"/>
              </w:rPr>
              <w:t>化学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农（自命题）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/>
              </w:rPr>
              <w:t>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/>
              </w:rPr>
              <w:t>门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 w:cs="宋体"/>
                <w:bCs/>
                <w:kern w:val="0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889 </w:t>
            </w:r>
            <w:r w:rsidRPr="00B912F0">
              <w:rPr>
                <w:rFonts w:eastAsia="宋体" w:hint="eastAsia"/>
                <w:szCs w:val="21"/>
              </w:rPr>
              <w:t>动物生理学（自命题）</w:t>
            </w:r>
          </w:p>
        </w:tc>
        <w:tc>
          <w:tcPr>
            <w:tcW w:w="1378" w:type="dxa"/>
            <w:vMerge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BA164A" w:rsidRPr="00B912F0" w:rsidRDefault="00BA164A" w:rsidP="00BA164A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动物病理学</w:t>
            </w:r>
          </w:p>
          <w:p w:rsidR="00BA164A" w:rsidRPr="00B912F0" w:rsidRDefault="00BA164A" w:rsidP="00BA164A">
            <w:pPr>
              <w:spacing w:line="300" w:lineRule="exact"/>
              <w:ind w:firstLineChars="50" w:firstLine="90"/>
              <w:jc w:val="left"/>
              <w:rPr>
                <w:rFonts w:eastAsia="宋体"/>
                <w:szCs w:val="21"/>
              </w:rPr>
            </w:pP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家畜解剖学</w:t>
            </w:r>
          </w:p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 w:cs="宋体"/>
                <w:bCs/>
                <w:kern w:val="0"/>
                <w:szCs w:val="21"/>
              </w:rPr>
            </w:pPr>
            <w:r w:rsidRPr="00B912F0">
              <w:rPr>
                <w:rFonts w:eastAsia="宋体" w:cs="宋体" w:hint="eastAsia"/>
                <w:kern w:val="0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家畜组织学与胚胎学</w:t>
            </w:r>
          </w:p>
        </w:tc>
      </w:tr>
      <w:tr w:rsidR="00BA164A" w:rsidRPr="00B912F0" w:rsidTr="006849D4">
        <w:trPr>
          <w:cantSplit/>
          <w:trHeight w:val="1821"/>
          <w:jc w:val="center"/>
        </w:trPr>
        <w:tc>
          <w:tcPr>
            <w:tcW w:w="1233" w:type="dxa"/>
            <w:vMerge/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BA164A" w:rsidRPr="0080248A" w:rsidRDefault="00BA164A" w:rsidP="00BA164A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2</w:t>
            </w:r>
            <w:r w:rsidRPr="0080248A">
              <w:rPr>
                <w:rFonts w:eastAsia="宋体" w:hint="eastAsia"/>
                <w:szCs w:val="21"/>
              </w:rPr>
              <w:t xml:space="preserve">. </w:t>
            </w:r>
            <w:r w:rsidRPr="0080248A">
              <w:rPr>
                <w:rFonts w:eastAsia="宋体" w:hint="eastAsia"/>
                <w:szCs w:val="21"/>
              </w:rPr>
              <w:t>预防兽医学</w:t>
            </w:r>
          </w:p>
          <w:p w:rsidR="00BA164A" w:rsidRPr="0080248A" w:rsidRDefault="00BA164A" w:rsidP="00BA164A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BA164A" w:rsidRDefault="00BA164A" w:rsidP="006849D4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r>
              <w:rPr>
                <w:rFonts w:ascii="宋体" w:eastAsia="宋体" w:hAnsi="宋体" w:hint="eastAsia"/>
                <w:bCs/>
                <w:szCs w:val="18"/>
              </w:rPr>
              <w:t xml:space="preserve">张春杰 </w:t>
            </w:r>
            <w:r w:rsidR="006849D4">
              <w:rPr>
                <w:rFonts w:ascii="宋体" w:eastAsia="宋体" w:hAnsi="宋体" w:hint="eastAsia"/>
                <w:bCs/>
                <w:szCs w:val="18"/>
              </w:rPr>
              <w:t>程</w:t>
            </w:r>
            <w:r w:rsidR="006849D4">
              <w:rPr>
                <w:rFonts w:ascii="宋体" w:eastAsia="宋体" w:hAnsi="宋体"/>
                <w:bCs/>
                <w:szCs w:val="18"/>
              </w:rPr>
              <w:t>相</w:t>
            </w:r>
            <w:r w:rsidR="006849D4">
              <w:rPr>
                <w:rFonts w:ascii="宋体" w:eastAsia="宋体" w:hAnsi="宋体" w:hint="eastAsia"/>
                <w:bCs/>
                <w:szCs w:val="18"/>
              </w:rPr>
              <w:t>朝</w:t>
            </w:r>
            <w:proofErr w:type="gramStart"/>
            <w:r>
              <w:rPr>
                <w:rFonts w:ascii="宋体" w:eastAsia="宋体" w:hAnsi="宋体" w:hint="eastAsia"/>
                <w:bCs/>
                <w:szCs w:val="18"/>
              </w:rPr>
              <w:t>王天奇</w:t>
            </w:r>
            <w:proofErr w:type="gramEnd"/>
            <w:r w:rsidR="006849D4">
              <w:rPr>
                <w:rFonts w:ascii="宋体" w:eastAsia="宋体" w:hAnsi="宋体" w:hint="eastAsia"/>
                <w:bCs/>
                <w:szCs w:val="1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18"/>
              </w:rPr>
              <w:t>王 臣  丁</w:t>
            </w:r>
            <w:r>
              <w:rPr>
                <w:rFonts w:ascii="宋体" w:eastAsia="宋体" w:hAnsi="宋体"/>
                <w:bCs/>
                <w:szCs w:val="18"/>
              </w:rPr>
              <w:t xml:space="preserve"> </w:t>
            </w:r>
            <w:proofErr w:type="gramStart"/>
            <w:r>
              <w:rPr>
                <w:rFonts w:ascii="宋体" w:eastAsia="宋体" w:hAnsi="宋体" w:hint="eastAsia"/>
                <w:bCs/>
                <w:szCs w:val="18"/>
              </w:rPr>
              <w:t>轲</w:t>
            </w:r>
            <w:proofErr w:type="gramEnd"/>
            <w:r w:rsidR="006849D4">
              <w:rPr>
                <w:rFonts w:ascii="宋体" w:eastAsia="宋体" w:hAnsi="宋体" w:hint="eastAsia"/>
                <w:bCs/>
                <w:szCs w:val="1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18"/>
              </w:rPr>
              <w:t xml:space="preserve">汪 洋 闫文朝 </w:t>
            </w:r>
            <w:proofErr w:type="gramStart"/>
            <w:r>
              <w:rPr>
                <w:rFonts w:ascii="宋体" w:eastAsia="宋体" w:hAnsi="宋体" w:hint="eastAsia"/>
                <w:bCs/>
                <w:szCs w:val="18"/>
              </w:rPr>
              <w:t>余祖华</w:t>
            </w:r>
            <w:proofErr w:type="gramEnd"/>
          </w:p>
          <w:p w:rsidR="006849D4" w:rsidRDefault="008D336C" w:rsidP="006849D4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r w:rsidRPr="008D336C">
              <w:rPr>
                <w:rFonts w:ascii="宋体" w:eastAsia="宋体" w:hAnsi="宋体" w:hint="eastAsia"/>
                <w:bCs/>
                <w:szCs w:val="18"/>
              </w:rPr>
              <w:t>罗俊  闫若潜  王选年</w:t>
            </w:r>
            <w:r>
              <w:rPr>
                <w:rFonts w:ascii="宋体" w:eastAsia="宋体" w:hAnsi="宋体" w:hint="eastAsia"/>
                <w:bCs/>
                <w:szCs w:val="18"/>
              </w:rPr>
              <w:t xml:space="preserve"> </w:t>
            </w:r>
            <w:r w:rsidRPr="008D336C">
              <w:rPr>
                <w:rFonts w:ascii="宋体" w:eastAsia="宋体" w:hAnsi="宋体" w:hint="eastAsia"/>
                <w:bCs/>
                <w:szCs w:val="18"/>
              </w:rPr>
              <w:t>阚云超</w:t>
            </w:r>
          </w:p>
        </w:tc>
        <w:tc>
          <w:tcPr>
            <w:tcW w:w="542" w:type="dxa"/>
            <w:vMerge/>
            <w:tcBorders>
              <w:bottom w:val="nil"/>
            </w:tcBorders>
          </w:tcPr>
          <w:p w:rsidR="00BA164A" w:rsidRDefault="00BA164A" w:rsidP="00BA164A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  <w:tcBorders>
              <w:bottom w:val="nil"/>
            </w:tcBorders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tcBorders>
              <w:bottom w:val="nil"/>
            </w:tcBorders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BA164A" w:rsidRPr="00B912F0" w:rsidTr="00463823">
        <w:trPr>
          <w:cantSplit/>
          <w:trHeight w:val="924"/>
          <w:jc w:val="center"/>
        </w:trPr>
        <w:tc>
          <w:tcPr>
            <w:tcW w:w="1233" w:type="dxa"/>
            <w:vMerge/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BA164A" w:rsidRPr="0080248A" w:rsidRDefault="00BA164A" w:rsidP="00BA164A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3</w:t>
            </w:r>
            <w:r w:rsidRPr="0080248A">
              <w:rPr>
                <w:rFonts w:eastAsia="宋体" w:hint="eastAsia"/>
                <w:szCs w:val="21"/>
              </w:rPr>
              <w:t>.</w:t>
            </w:r>
            <w:r w:rsidRPr="0080248A">
              <w:rPr>
                <w:rFonts w:eastAsia="宋体" w:hint="eastAsia"/>
                <w:szCs w:val="21"/>
              </w:rPr>
              <w:t>临床兽医学</w:t>
            </w:r>
          </w:p>
          <w:p w:rsidR="00BA164A" w:rsidRPr="0080248A" w:rsidRDefault="00BA164A" w:rsidP="00BA164A">
            <w:pPr>
              <w:spacing w:line="30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BA164A" w:rsidRDefault="00BA164A" w:rsidP="00BA164A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r>
              <w:rPr>
                <w:rFonts w:ascii="宋体" w:eastAsia="宋体" w:hAnsi="宋体" w:hint="eastAsia"/>
                <w:bCs/>
                <w:szCs w:val="18"/>
              </w:rPr>
              <w:t>董发明 王宏伟</w:t>
            </w:r>
            <w:proofErr w:type="gramStart"/>
            <w:r>
              <w:rPr>
                <w:rFonts w:ascii="宋体" w:eastAsia="宋体" w:hAnsi="宋体" w:hint="eastAsia"/>
                <w:bCs/>
                <w:szCs w:val="18"/>
              </w:rPr>
              <w:t>刘凤军</w:t>
            </w:r>
            <w:proofErr w:type="gramEnd"/>
            <w:r>
              <w:rPr>
                <w:rFonts w:ascii="宋体" w:eastAsia="宋体" w:hAnsi="宋体" w:hint="eastAsia"/>
                <w:bCs/>
                <w:szCs w:val="18"/>
              </w:rPr>
              <w:t xml:space="preserve"> 张 才</w:t>
            </w:r>
          </w:p>
          <w:p w:rsidR="00BA164A" w:rsidRDefault="00BA164A" w:rsidP="00BA164A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proofErr w:type="gramStart"/>
            <w:r>
              <w:rPr>
                <w:rFonts w:ascii="宋体" w:eastAsia="宋体" w:hAnsi="宋体" w:hint="eastAsia"/>
                <w:bCs/>
                <w:szCs w:val="18"/>
              </w:rPr>
              <w:t>汪纪仓</w:t>
            </w:r>
            <w:proofErr w:type="gramEnd"/>
            <w:r>
              <w:rPr>
                <w:rFonts w:ascii="宋体" w:eastAsia="宋体" w:hAnsi="宋体" w:hint="eastAsia"/>
                <w:bCs/>
                <w:szCs w:val="18"/>
              </w:rPr>
              <w:t xml:space="preserve"> 杨 帆</w:t>
            </w:r>
          </w:p>
        </w:tc>
        <w:tc>
          <w:tcPr>
            <w:tcW w:w="542" w:type="dxa"/>
            <w:tcBorders>
              <w:top w:val="nil"/>
              <w:bottom w:val="nil"/>
            </w:tcBorders>
          </w:tcPr>
          <w:p w:rsidR="00BA164A" w:rsidRDefault="00BA164A" w:rsidP="00BA164A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tcBorders>
              <w:top w:val="nil"/>
              <w:bottom w:val="nil"/>
            </w:tcBorders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BA164A" w:rsidRPr="00B912F0" w:rsidTr="00463823">
        <w:trPr>
          <w:cantSplit/>
          <w:trHeight w:val="706"/>
          <w:jc w:val="center"/>
        </w:trPr>
        <w:tc>
          <w:tcPr>
            <w:tcW w:w="1233" w:type="dxa"/>
            <w:vMerge/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BA164A" w:rsidRPr="0080248A" w:rsidRDefault="00BA164A" w:rsidP="00BA164A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4</w:t>
            </w:r>
            <w:r w:rsidRPr="0080248A">
              <w:rPr>
                <w:rFonts w:eastAsia="宋体"/>
                <w:szCs w:val="21"/>
              </w:rPr>
              <w:t xml:space="preserve">. </w:t>
            </w:r>
            <w:r w:rsidRPr="0080248A">
              <w:rPr>
                <w:rFonts w:eastAsia="宋体" w:hint="eastAsia"/>
                <w:szCs w:val="21"/>
              </w:rPr>
              <w:t>兽医生物制品创制</w:t>
            </w:r>
          </w:p>
        </w:tc>
        <w:tc>
          <w:tcPr>
            <w:tcW w:w="1417" w:type="dxa"/>
          </w:tcPr>
          <w:p w:rsidR="00BA164A" w:rsidRDefault="00BA164A" w:rsidP="00BA164A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  <w:r>
              <w:rPr>
                <w:rFonts w:ascii="宋体" w:eastAsia="宋体" w:hAnsi="宋体" w:hint="eastAsia"/>
                <w:bCs/>
                <w:szCs w:val="18"/>
              </w:rPr>
              <w:t xml:space="preserve">赵战勤 </w:t>
            </w:r>
            <w:proofErr w:type="gramStart"/>
            <w:r>
              <w:rPr>
                <w:rFonts w:ascii="宋体" w:eastAsia="宋体" w:hAnsi="宋体" w:hint="eastAsia"/>
                <w:bCs/>
                <w:szCs w:val="18"/>
              </w:rPr>
              <w:t>司丽芳</w:t>
            </w:r>
            <w:proofErr w:type="gramEnd"/>
          </w:p>
          <w:p w:rsidR="00BA164A" w:rsidRDefault="00BA164A" w:rsidP="00BA164A">
            <w:pPr>
              <w:spacing w:line="300" w:lineRule="exact"/>
              <w:rPr>
                <w:rFonts w:ascii="宋体" w:eastAsia="宋体" w:hAnsi="宋体"/>
                <w:bCs/>
                <w:szCs w:val="18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:rsidR="00BA164A" w:rsidRDefault="00BA164A" w:rsidP="00BA164A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tcBorders>
              <w:top w:val="nil"/>
            </w:tcBorders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tcBorders>
              <w:top w:val="nil"/>
            </w:tcBorders>
            <w:shd w:val="clear" w:color="auto" w:fill="auto"/>
          </w:tcPr>
          <w:p w:rsidR="00BA164A" w:rsidRPr="00B912F0" w:rsidRDefault="00BA164A" w:rsidP="00BA164A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5848EE" w:rsidRPr="00B912F0" w:rsidTr="00463823">
        <w:trPr>
          <w:cantSplit/>
          <w:trHeight w:val="2494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院（系）代码及名称：</w:t>
            </w:r>
          </w:p>
          <w:p w:rsidR="005848EE" w:rsidRPr="00B912F0" w:rsidRDefault="005848EE" w:rsidP="005848EE">
            <w:pPr>
              <w:pStyle w:val="33"/>
              <w:ind w:firstLineChars="8" w:firstLine="14"/>
            </w:pPr>
            <w:bookmarkStart w:id="74" w:name="_Toc494093123"/>
            <w:r w:rsidRPr="00B912F0">
              <w:rPr>
                <w:rFonts w:hint="eastAsia"/>
              </w:rPr>
              <w:t>019</w:t>
            </w:r>
            <w:r w:rsidRPr="00B912F0">
              <w:rPr>
                <w:rFonts w:hint="eastAsia"/>
              </w:rPr>
              <w:t>林学院</w:t>
            </w:r>
            <w:bookmarkEnd w:id="74"/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学科专业名称及代码：</w:t>
            </w:r>
          </w:p>
          <w:p w:rsidR="000F24CD" w:rsidRDefault="005848EE" w:rsidP="005848EE">
            <w:pPr>
              <w:spacing w:line="400" w:lineRule="exact"/>
              <w:rPr>
                <w:rStyle w:val="4Char"/>
                <w:b w:val="0"/>
                <w:color w:val="auto"/>
              </w:rPr>
            </w:pPr>
            <w:r w:rsidRPr="00481DBA">
              <w:rPr>
                <w:rStyle w:val="4Char"/>
                <w:rFonts w:hint="eastAsia"/>
                <w:b w:val="0"/>
                <w:color w:val="auto"/>
              </w:rPr>
              <w:t>园艺学</w:t>
            </w:r>
          </w:p>
          <w:p w:rsidR="005848EE" w:rsidRPr="00481DBA" w:rsidRDefault="005848EE" w:rsidP="005848EE">
            <w:pPr>
              <w:spacing w:line="400" w:lineRule="exact"/>
              <w:rPr>
                <w:rStyle w:val="4Char"/>
                <w:b w:val="0"/>
                <w:color w:val="auto"/>
              </w:rPr>
            </w:pPr>
            <w:r w:rsidRPr="00481DBA">
              <w:rPr>
                <w:rStyle w:val="4Char"/>
                <w:rFonts w:hint="eastAsia"/>
                <w:b w:val="0"/>
                <w:color w:val="auto"/>
              </w:rPr>
              <w:t>（</w:t>
            </w:r>
            <w:r w:rsidRPr="00481DBA">
              <w:rPr>
                <w:rStyle w:val="4Char"/>
                <w:b w:val="0"/>
                <w:color w:val="auto"/>
              </w:rPr>
              <w:t>090200</w:t>
            </w:r>
            <w:r w:rsidRPr="00481DBA">
              <w:rPr>
                <w:rStyle w:val="4Char"/>
                <w:rFonts w:hint="eastAsia"/>
                <w:b w:val="0"/>
                <w:color w:val="auto"/>
              </w:rPr>
              <w:t>）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</w:p>
          <w:p w:rsidR="005848EE" w:rsidRPr="00B912F0" w:rsidRDefault="005848EE" w:rsidP="005848EE">
            <w:pPr>
              <w:pStyle w:val="af2"/>
              <w:widowControl/>
              <w:shd w:val="clear" w:color="auto" w:fill="FFFFFF"/>
              <w:spacing w:line="300" w:lineRule="atLeast"/>
              <w:ind w:firstLineChars="0" w:firstLine="0"/>
              <w:jc w:val="left"/>
              <w:rPr>
                <w:szCs w:val="18"/>
              </w:rPr>
            </w:pPr>
          </w:p>
        </w:tc>
        <w:tc>
          <w:tcPr>
            <w:tcW w:w="1023" w:type="dxa"/>
          </w:tcPr>
          <w:p w:rsidR="005848EE" w:rsidRPr="00530270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530270">
              <w:rPr>
                <w:rFonts w:eastAsia="宋体" w:hint="eastAsia"/>
                <w:szCs w:val="21"/>
              </w:rPr>
              <w:t xml:space="preserve">1. </w:t>
            </w:r>
            <w:r w:rsidRPr="00530270">
              <w:rPr>
                <w:rFonts w:eastAsia="宋体"/>
                <w:szCs w:val="21"/>
              </w:rPr>
              <w:t>果树学</w:t>
            </w:r>
          </w:p>
          <w:p w:rsidR="005848EE" w:rsidRPr="00B912F0" w:rsidRDefault="005848EE" w:rsidP="005848EE">
            <w:pPr>
              <w:widowControl/>
              <w:shd w:val="clear" w:color="auto" w:fill="FFFFFF"/>
              <w:spacing w:line="300" w:lineRule="atLeast"/>
              <w:rPr>
                <w:rFonts w:eastAsia="宋体"/>
                <w:b/>
              </w:rPr>
            </w:pPr>
          </w:p>
        </w:tc>
        <w:tc>
          <w:tcPr>
            <w:tcW w:w="1417" w:type="dxa"/>
          </w:tcPr>
          <w:p w:rsidR="005848EE" w:rsidRPr="00457AAF" w:rsidRDefault="005848EE" w:rsidP="005848EE">
            <w:pPr>
              <w:spacing w:line="300" w:lineRule="exact"/>
              <w:rPr>
                <w:rFonts w:ascii="宋体" w:eastAsia="宋体" w:hAnsi="宋体"/>
                <w:color w:val="333333"/>
                <w:kern w:val="0"/>
                <w:szCs w:val="18"/>
              </w:rPr>
            </w:pPr>
            <w:r w:rsidRPr="00530270">
              <w:rPr>
                <w:rFonts w:eastAsia="宋体"/>
                <w:szCs w:val="21"/>
              </w:rPr>
              <w:t>杨英军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530270">
              <w:rPr>
                <w:rFonts w:eastAsia="宋体"/>
                <w:szCs w:val="21"/>
              </w:rPr>
              <w:t>郭大龙</w:t>
            </w:r>
            <w:r w:rsidRPr="00530270">
              <w:rPr>
                <w:rFonts w:eastAsia="宋体" w:hint="eastAsia"/>
                <w:szCs w:val="21"/>
              </w:rPr>
              <w:t>李学强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>
              <w:rPr>
                <w:rFonts w:eastAsia="宋体"/>
                <w:szCs w:val="21"/>
              </w:rPr>
              <w:t>余义和</w:t>
            </w:r>
            <w:proofErr w:type="gramEnd"/>
            <w:r w:rsidRPr="00530270">
              <w:rPr>
                <w:rFonts w:eastAsia="宋体" w:hint="eastAsia"/>
                <w:szCs w:val="21"/>
              </w:rPr>
              <w:t>陈迪新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530270">
              <w:rPr>
                <w:rFonts w:eastAsia="宋体" w:hint="eastAsia"/>
                <w:szCs w:val="21"/>
              </w:rPr>
              <w:t>刘崇怀</w:t>
            </w:r>
            <w:proofErr w:type="gramEnd"/>
          </w:p>
        </w:tc>
        <w:tc>
          <w:tcPr>
            <w:tcW w:w="542" w:type="dxa"/>
            <w:vMerge w:val="restart"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Pr="00B912F0" w:rsidRDefault="000F24CD" w:rsidP="000F24CD">
            <w:pPr>
              <w:spacing w:line="300" w:lineRule="exact"/>
              <w:rPr>
                <w:rFonts w:eastAsia="宋体"/>
                <w:b/>
              </w:rPr>
            </w:pPr>
            <w:r>
              <w:rPr>
                <w:rFonts w:eastAsia="宋体"/>
                <w:b/>
                <w:sz w:val="24"/>
              </w:rPr>
              <w:t>13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第一单元：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101</w:t>
            </w:r>
            <w:r w:rsidRPr="00B912F0">
              <w:rPr>
                <w:rFonts w:eastAsia="宋体" w:hint="eastAsia"/>
              </w:rPr>
              <w:t>思想政治理论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第二单元：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201</w:t>
            </w:r>
            <w:r w:rsidRPr="00B912F0">
              <w:rPr>
                <w:rFonts w:eastAsia="宋体" w:hint="eastAsia"/>
              </w:rPr>
              <w:t>英语一</w:t>
            </w:r>
          </w:p>
          <w:p w:rsidR="005848EE" w:rsidRPr="005A00EB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  <w:r w:rsidRPr="00B912F0">
              <w:rPr>
                <w:rFonts w:eastAsia="宋体" w:hint="eastAsia"/>
                <w:b/>
              </w:rPr>
              <w:t>第三单元：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701</w:t>
            </w:r>
            <w:r w:rsidRPr="00B912F0">
              <w:rPr>
                <w:rFonts w:eastAsia="宋体" w:hint="eastAsia"/>
              </w:rPr>
              <w:t>数学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农（自命题）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 w:hint="eastAsia"/>
              </w:rPr>
              <w:t>702</w:t>
            </w:r>
            <w:r w:rsidRPr="00B912F0">
              <w:rPr>
                <w:rFonts w:eastAsia="宋体" w:hint="eastAsia"/>
              </w:rPr>
              <w:t>化学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农（自命题）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 w:hint="eastAsia"/>
              </w:rPr>
              <w:t>②</w:t>
            </w:r>
            <w:r w:rsidRPr="00B912F0">
              <w:rPr>
                <w:rFonts w:eastAsia="宋体"/>
              </w:rPr>
              <w:t>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/>
              </w:rPr>
              <w:t>门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lastRenderedPageBreak/>
              <w:t>870</w:t>
            </w:r>
            <w:r w:rsidRPr="00B912F0">
              <w:rPr>
                <w:rFonts w:eastAsia="宋体" w:hint="eastAsia"/>
              </w:rPr>
              <w:t>植物生理学</w:t>
            </w:r>
          </w:p>
        </w:tc>
        <w:tc>
          <w:tcPr>
            <w:tcW w:w="1378" w:type="dxa"/>
            <w:vMerge w:val="restart"/>
          </w:tcPr>
          <w:p w:rsidR="005848EE" w:rsidRDefault="005848EE" w:rsidP="005848EE">
            <w:pPr>
              <w:widowControl/>
              <w:spacing w:line="300" w:lineRule="exact"/>
              <w:jc w:val="left"/>
              <w:rPr>
                <w:rFonts w:eastAsia="宋体"/>
                <w:b/>
              </w:rPr>
            </w:pP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  <w:b/>
              </w:rPr>
            </w:pPr>
            <w:r>
              <w:rPr>
                <w:rFonts w:eastAsia="宋体" w:hint="eastAsia"/>
                <w:b/>
              </w:rPr>
              <w:t>刘老师：</w:t>
            </w:r>
            <w:r>
              <w:rPr>
                <w:rFonts w:eastAsia="宋体" w:hint="eastAsia"/>
                <w:b/>
              </w:rPr>
              <w:t>0379-64240917</w:t>
            </w:r>
          </w:p>
          <w:p w:rsidR="005848EE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复试科目名称：</w:t>
            </w:r>
          </w:p>
          <w:p w:rsidR="005848EE" w:rsidRPr="008268E9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8268E9">
              <w:rPr>
                <w:rFonts w:eastAsia="宋体" w:hint="eastAsia"/>
                <w:szCs w:val="21"/>
              </w:rPr>
              <w:t>园艺植物栽培学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同等学力加试科目名称：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①园艺学概论</w:t>
            </w:r>
          </w:p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②设施园艺学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18"/>
              </w:rPr>
            </w:pPr>
          </w:p>
        </w:tc>
      </w:tr>
      <w:tr w:rsidR="005848EE" w:rsidRPr="00B912F0" w:rsidTr="00463823">
        <w:trPr>
          <w:cantSplit/>
          <w:trHeight w:val="1384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530270" w:rsidRDefault="005848EE" w:rsidP="005848EE">
            <w:pPr>
              <w:spacing w:line="300" w:lineRule="exact"/>
              <w:rPr>
                <w:rFonts w:eastAsia="宋体"/>
                <w:szCs w:val="21"/>
              </w:rPr>
            </w:pPr>
            <w:r w:rsidRPr="00530270">
              <w:rPr>
                <w:rFonts w:eastAsia="宋体"/>
                <w:szCs w:val="21"/>
              </w:rPr>
              <w:t xml:space="preserve">2. </w:t>
            </w:r>
            <w:r w:rsidRPr="00530270">
              <w:rPr>
                <w:rFonts w:eastAsia="宋体"/>
                <w:szCs w:val="21"/>
              </w:rPr>
              <w:t>蔬菜学</w:t>
            </w:r>
          </w:p>
          <w:p w:rsidR="005848EE" w:rsidRPr="00B912F0" w:rsidRDefault="005848EE" w:rsidP="005848EE">
            <w:pPr>
              <w:widowControl/>
              <w:shd w:val="clear" w:color="auto" w:fill="FFFFFF"/>
              <w:spacing w:line="300" w:lineRule="atLeast"/>
              <w:rPr>
                <w:rFonts w:eastAsia="宋体"/>
                <w:b/>
              </w:rPr>
            </w:pPr>
          </w:p>
        </w:tc>
        <w:tc>
          <w:tcPr>
            <w:tcW w:w="1417" w:type="dxa"/>
          </w:tcPr>
          <w:p w:rsidR="005848EE" w:rsidRPr="00457AAF" w:rsidRDefault="005848EE" w:rsidP="005848EE">
            <w:pPr>
              <w:widowControl/>
              <w:shd w:val="clear" w:color="auto" w:fill="FFFFFF"/>
              <w:spacing w:line="300" w:lineRule="atLeast"/>
              <w:rPr>
                <w:rFonts w:ascii="宋体" w:eastAsia="宋体" w:hAnsi="宋体"/>
                <w:color w:val="333333"/>
                <w:kern w:val="0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陈双臣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>张菊平</w:t>
            </w:r>
            <w:proofErr w:type="gramStart"/>
            <w:r w:rsidRPr="00B067A3">
              <w:rPr>
                <w:rFonts w:asciiTheme="minorEastAsia" w:eastAsiaTheme="minorEastAsia" w:hAnsiTheme="minorEastAsia" w:hint="eastAsia"/>
                <w:szCs w:val="21"/>
              </w:rPr>
              <w:t>蒋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B067A3">
              <w:rPr>
                <w:rFonts w:asciiTheme="minorEastAsia" w:eastAsiaTheme="minorEastAsia" w:hAnsiTheme="minorEastAsia" w:hint="eastAsia"/>
                <w:szCs w:val="21"/>
              </w:rPr>
              <w:t>燕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吴</w:t>
            </w:r>
            <w:proofErr w:type="gramStart"/>
            <w:r>
              <w:rPr>
                <w:rFonts w:asciiTheme="minorEastAsia" w:eastAsiaTheme="minorEastAsia" w:hAnsiTheme="minorEastAsia"/>
                <w:szCs w:val="21"/>
              </w:rPr>
              <w:t>正景</w:t>
            </w:r>
            <w:r w:rsidRPr="00B067A3">
              <w:rPr>
                <w:rFonts w:asciiTheme="minorEastAsia" w:eastAsiaTheme="minorEastAsia" w:hAnsiTheme="minorEastAsia" w:hint="eastAsia"/>
                <w:szCs w:val="21"/>
              </w:rPr>
              <w:t>贺超兴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B067A3">
              <w:rPr>
                <w:rFonts w:asciiTheme="minorEastAsia" w:eastAsiaTheme="minorEastAsia" w:hAnsiTheme="minorEastAsia"/>
                <w:szCs w:val="21"/>
              </w:rPr>
              <w:t>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szCs w:val="21"/>
              </w:rPr>
              <w:t>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B067A3">
              <w:rPr>
                <w:rFonts w:asciiTheme="minorEastAsia" w:eastAsiaTheme="minorEastAsia" w:hAnsiTheme="minorEastAsia" w:hint="eastAsia"/>
                <w:szCs w:val="21"/>
              </w:rPr>
              <w:t>韩建明</w:t>
            </w:r>
          </w:p>
        </w:tc>
        <w:tc>
          <w:tcPr>
            <w:tcW w:w="542" w:type="dxa"/>
            <w:vMerge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5848EE" w:rsidRDefault="005848EE" w:rsidP="005848EE">
            <w:pPr>
              <w:widowControl/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5848EE" w:rsidRPr="00B912F0" w:rsidTr="00463823">
        <w:trPr>
          <w:cantSplit/>
          <w:trHeight w:val="1384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5848EE" w:rsidRPr="00530270" w:rsidRDefault="000F24CD" w:rsidP="005848EE">
            <w:pPr>
              <w:widowControl/>
              <w:shd w:val="clear" w:color="auto" w:fill="FFFFFF"/>
              <w:spacing w:line="30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3.</w:t>
            </w:r>
            <w:r w:rsidR="005848EE" w:rsidRPr="00530270">
              <w:rPr>
                <w:rFonts w:asciiTheme="minorEastAsia" w:eastAsiaTheme="minorEastAsia" w:hAnsiTheme="minorEastAsia"/>
                <w:szCs w:val="21"/>
              </w:rPr>
              <w:t>观赏园艺</w:t>
            </w:r>
            <w:r w:rsidR="005848EE" w:rsidRPr="00530270">
              <w:rPr>
                <w:rFonts w:asciiTheme="minorEastAsia" w:eastAsiaTheme="minorEastAsia" w:hAnsiTheme="minorEastAsia" w:hint="eastAsia"/>
                <w:szCs w:val="21"/>
              </w:rPr>
              <w:t>学</w:t>
            </w:r>
          </w:p>
          <w:p w:rsidR="005848EE" w:rsidRPr="00B912F0" w:rsidRDefault="005848EE" w:rsidP="005848EE">
            <w:pPr>
              <w:widowControl/>
              <w:shd w:val="clear" w:color="auto" w:fill="FFFFFF"/>
              <w:spacing w:line="300" w:lineRule="atLeast"/>
              <w:rPr>
                <w:rFonts w:eastAsia="宋体"/>
                <w:b/>
              </w:rPr>
            </w:pPr>
          </w:p>
        </w:tc>
        <w:tc>
          <w:tcPr>
            <w:tcW w:w="1417" w:type="dxa"/>
          </w:tcPr>
          <w:p w:rsidR="005848EE" w:rsidRPr="00457AAF" w:rsidRDefault="005848EE" w:rsidP="005848EE">
            <w:pPr>
              <w:widowControl/>
              <w:shd w:val="clear" w:color="auto" w:fill="FFFFFF"/>
              <w:spacing w:line="300" w:lineRule="atLeast"/>
              <w:rPr>
                <w:rFonts w:ascii="宋体" w:eastAsia="宋体" w:hAnsi="宋体"/>
                <w:color w:val="333333"/>
                <w:kern w:val="0"/>
                <w:szCs w:val="18"/>
              </w:rPr>
            </w:pPr>
            <w:r w:rsidRPr="00B067A3">
              <w:rPr>
                <w:rFonts w:asciiTheme="minorEastAsia" w:eastAsiaTheme="minorEastAsia" w:hAnsiTheme="minorEastAsia" w:hint="eastAsia"/>
                <w:szCs w:val="21"/>
              </w:rPr>
              <w:t>张菊平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陈迪新</w:t>
            </w:r>
            <w:r w:rsidRPr="00B067A3">
              <w:rPr>
                <w:rFonts w:asciiTheme="minorEastAsia" w:eastAsiaTheme="minorEastAsia" w:hAnsiTheme="minorEastAsia"/>
                <w:szCs w:val="21"/>
              </w:rPr>
              <w:t>吴正景</w:t>
            </w:r>
          </w:p>
        </w:tc>
        <w:tc>
          <w:tcPr>
            <w:tcW w:w="542" w:type="dxa"/>
            <w:vMerge/>
          </w:tcPr>
          <w:p w:rsidR="005848EE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5848EE" w:rsidRDefault="005848EE" w:rsidP="005848EE">
            <w:pPr>
              <w:widowControl/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widowControl/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5848EE" w:rsidRPr="00B912F0" w:rsidTr="00463823">
        <w:trPr>
          <w:cantSplit/>
          <w:trHeight w:val="1223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5848EE" w:rsidRDefault="005848EE" w:rsidP="005848EE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75" w:name="_Toc494093125"/>
            <w:r w:rsidRPr="00B912F0">
              <w:rPr>
                <w:rStyle w:val="4Char"/>
                <w:rFonts w:hint="eastAsia"/>
                <w:b w:val="0"/>
                <w:color w:val="auto"/>
              </w:rPr>
              <w:t>植物保护（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0904</w:t>
            </w:r>
            <w:r w:rsidRPr="00B912F0">
              <w:rPr>
                <w:rStyle w:val="4Char"/>
                <w:b w:val="0"/>
                <w:color w:val="auto"/>
              </w:rPr>
              <w:t>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75"/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5848EE" w:rsidRPr="008C0D44" w:rsidRDefault="005848EE" w:rsidP="005848EE">
            <w:pPr>
              <w:widowControl/>
              <w:shd w:val="clear" w:color="auto" w:fill="FFFFFF"/>
              <w:spacing w:line="300" w:lineRule="atLeast"/>
              <w:rPr>
                <w:rFonts w:asciiTheme="minorEastAsia" w:eastAsiaTheme="minorEastAsia" w:hAnsiTheme="minorEastAsia"/>
                <w:szCs w:val="21"/>
              </w:rPr>
            </w:pPr>
            <w:r w:rsidRPr="008C0D44">
              <w:rPr>
                <w:rFonts w:asciiTheme="minorEastAsia" w:eastAsiaTheme="minorEastAsia" w:hAnsiTheme="minorEastAsia"/>
                <w:szCs w:val="21"/>
              </w:rPr>
              <w:t>1.植物病理学</w:t>
            </w:r>
          </w:p>
          <w:p w:rsidR="005848EE" w:rsidRPr="008C0D44" w:rsidRDefault="005848EE" w:rsidP="005848EE">
            <w:pPr>
              <w:widowControl/>
              <w:shd w:val="clear" w:color="auto" w:fill="FFFFFF"/>
              <w:spacing w:line="30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5848EE" w:rsidRPr="008C0D44" w:rsidRDefault="005848EE" w:rsidP="000F24CD">
            <w:pPr>
              <w:widowControl/>
              <w:shd w:val="clear" w:color="auto" w:fill="FFFFFF"/>
              <w:spacing w:line="30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 xml:space="preserve">康业斌 </w:t>
            </w:r>
            <w:r w:rsidR="000F24CD">
              <w:rPr>
                <w:rFonts w:asciiTheme="minorEastAsia" w:eastAsiaTheme="minorEastAsia" w:hAnsiTheme="minorEastAsia"/>
                <w:szCs w:val="21"/>
              </w:rPr>
              <w:t>刘</w:t>
            </w:r>
            <w:proofErr w:type="gramStart"/>
            <w:r w:rsidR="000F24CD">
              <w:rPr>
                <w:rFonts w:asciiTheme="minorEastAsia" w:eastAsiaTheme="minorEastAsia" w:hAnsiTheme="minorEastAsia"/>
                <w:szCs w:val="21"/>
              </w:rPr>
              <w:t>圣明</w:t>
            </w:r>
            <w:r>
              <w:rPr>
                <w:rFonts w:asciiTheme="minorEastAsia" w:eastAsiaTheme="minorEastAsia" w:hAnsiTheme="minorEastAsia"/>
                <w:szCs w:val="21"/>
              </w:rPr>
              <w:t>刘爱荣</w:t>
            </w:r>
            <w:proofErr w:type="gramEnd"/>
            <w:r w:rsidR="000F24C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>崔林开 徐建强</w:t>
            </w:r>
            <w:r w:rsidR="000F24C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8C0D44">
              <w:rPr>
                <w:rFonts w:asciiTheme="minorEastAsia" w:eastAsiaTheme="minorEastAsia" w:hAnsiTheme="minorEastAsia"/>
                <w:szCs w:val="21"/>
              </w:rPr>
              <w:t>李永丽</w:t>
            </w:r>
          </w:p>
        </w:tc>
        <w:tc>
          <w:tcPr>
            <w:tcW w:w="542" w:type="dxa"/>
            <w:vMerge w:val="restart"/>
          </w:tcPr>
          <w:p w:rsidR="005848EE" w:rsidRPr="00AD52B7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5848EE" w:rsidRPr="00AD52B7" w:rsidRDefault="005848EE" w:rsidP="000F24CD">
            <w:pPr>
              <w:spacing w:line="300" w:lineRule="exact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1</w:t>
            </w:r>
            <w:r w:rsidR="000F24CD">
              <w:rPr>
                <w:rFonts w:eastAsia="宋体"/>
                <w:b/>
                <w:sz w:val="24"/>
              </w:rPr>
              <w:t>3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701</w:t>
            </w:r>
            <w:r w:rsidRPr="00B912F0">
              <w:rPr>
                <w:rFonts w:eastAsia="宋体" w:hint="eastAsia"/>
                <w:szCs w:val="21"/>
              </w:rPr>
              <w:t>数学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农（自命题）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B912F0">
              <w:rPr>
                <w:rFonts w:eastAsia="宋体" w:hint="eastAsia"/>
                <w:szCs w:val="21"/>
              </w:rPr>
              <w:t>702</w:t>
            </w:r>
            <w:r w:rsidRPr="00B912F0">
              <w:rPr>
                <w:rFonts w:eastAsia="宋体" w:hint="eastAsia"/>
                <w:szCs w:val="21"/>
              </w:rPr>
              <w:t>化学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农（自命题）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  <w:szCs w:val="21"/>
              </w:rPr>
              <w:t>②任选</w:t>
            </w:r>
            <w:r w:rsidRPr="00B912F0">
              <w:rPr>
                <w:rFonts w:eastAsia="宋体" w:hint="eastAsia"/>
                <w:szCs w:val="21"/>
              </w:rPr>
              <w:t>1</w:t>
            </w:r>
            <w:r w:rsidRPr="00B912F0">
              <w:rPr>
                <w:rFonts w:eastAsia="宋体" w:hint="eastAsia"/>
                <w:szCs w:val="21"/>
              </w:rPr>
              <w:t>门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870</w:t>
            </w:r>
            <w:r w:rsidRPr="00B912F0">
              <w:rPr>
                <w:rFonts w:eastAsia="宋体" w:hint="eastAsia"/>
                <w:szCs w:val="21"/>
              </w:rPr>
              <w:t>植物生理学</w:t>
            </w: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①植物</w:t>
            </w:r>
            <w:r w:rsidRPr="00B912F0">
              <w:rPr>
                <w:rFonts w:eastAsia="宋体"/>
                <w:szCs w:val="21"/>
              </w:rPr>
              <w:t>病理学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②昆虫学</w:t>
            </w:r>
          </w:p>
          <w:p w:rsidR="005848EE" w:rsidRPr="00B912F0" w:rsidRDefault="005848EE" w:rsidP="005848EE">
            <w:pPr>
              <w:spacing w:line="300" w:lineRule="exact"/>
              <w:ind w:left="180" w:hangingChars="100" w:hanging="180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>植物</w:t>
            </w:r>
            <w:r w:rsidRPr="00B912F0">
              <w:rPr>
                <w:rFonts w:eastAsia="宋体"/>
                <w:szCs w:val="21"/>
              </w:rPr>
              <w:t>化学</w:t>
            </w:r>
            <w:r w:rsidRPr="00B912F0">
              <w:rPr>
                <w:rFonts w:eastAsia="宋体" w:hint="eastAsia"/>
                <w:szCs w:val="21"/>
              </w:rPr>
              <w:t>保护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</w:t>
            </w:r>
            <w:r w:rsidRPr="00B912F0">
              <w:rPr>
                <w:rFonts w:eastAsia="宋体" w:hint="eastAsia"/>
                <w:szCs w:val="21"/>
              </w:rPr>
              <w:t>-</w:t>
            </w:r>
            <w:r w:rsidRPr="00B912F0">
              <w:rPr>
                <w:rFonts w:eastAsia="宋体" w:hint="eastAsia"/>
              </w:rPr>
              <w:t>③</w:t>
            </w:r>
            <w:r w:rsidRPr="00B912F0">
              <w:rPr>
                <w:rFonts w:eastAsia="宋体" w:hint="eastAsia"/>
                <w:szCs w:val="21"/>
              </w:rPr>
              <w:t>任选</w:t>
            </w:r>
            <w:r w:rsidRPr="00B912F0">
              <w:rPr>
                <w:rFonts w:eastAsia="宋体" w:hint="eastAsia"/>
                <w:szCs w:val="21"/>
              </w:rPr>
              <w:t>1</w:t>
            </w:r>
            <w:r w:rsidRPr="00B912F0">
              <w:rPr>
                <w:rFonts w:eastAsia="宋体" w:hint="eastAsia"/>
                <w:szCs w:val="21"/>
              </w:rPr>
              <w:t>门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①普通</w:t>
            </w:r>
            <w:r w:rsidRPr="00B912F0">
              <w:rPr>
                <w:rFonts w:eastAsia="宋体"/>
                <w:szCs w:val="21"/>
              </w:rPr>
              <w:t>植物病理学</w:t>
            </w:r>
          </w:p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②普通</w:t>
            </w:r>
            <w:r w:rsidRPr="00B912F0">
              <w:rPr>
                <w:rFonts w:eastAsia="宋体"/>
                <w:szCs w:val="21"/>
              </w:rPr>
              <w:t>昆虫学</w:t>
            </w:r>
          </w:p>
        </w:tc>
      </w:tr>
      <w:tr w:rsidR="005848EE" w:rsidRPr="00B912F0" w:rsidTr="00463823">
        <w:trPr>
          <w:cantSplit/>
          <w:trHeight w:val="1223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5848EE" w:rsidRPr="008C0D44" w:rsidRDefault="005848EE" w:rsidP="005848EE">
            <w:pPr>
              <w:widowControl/>
              <w:shd w:val="clear" w:color="auto" w:fill="FFFFFF"/>
              <w:spacing w:line="300" w:lineRule="atLeast"/>
              <w:rPr>
                <w:rFonts w:asciiTheme="minorEastAsia" w:eastAsiaTheme="minorEastAsia" w:hAnsiTheme="minorEastAsia"/>
                <w:szCs w:val="21"/>
              </w:rPr>
            </w:pPr>
            <w:r w:rsidRPr="008C0D44">
              <w:rPr>
                <w:rFonts w:asciiTheme="minorEastAsia" w:eastAsiaTheme="minorEastAsia" w:hAnsiTheme="minorEastAsia"/>
                <w:szCs w:val="21"/>
              </w:rPr>
              <w:t>2.农业昆虫与害虫防治</w:t>
            </w:r>
          </w:p>
        </w:tc>
        <w:tc>
          <w:tcPr>
            <w:tcW w:w="1417" w:type="dxa"/>
          </w:tcPr>
          <w:p w:rsidR="005848EE" w:rsidRPr="008C0D44" w:rsidRDefault="005848EE" w:rsidP="005848EE">
            <w:pPr>
              <w:widowControl/>
              <w:shd w:val="clear" w:color="auto" w:fill="FFFFFF"/>
              <w:spacing w:line="30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陈根强 李文</w:t>
            </w:r>
            <w:proofErr w:type="gramStart"/>
            <w:r>
              <w:rPr>
                <w:rFonts w:asciiTheme="minorEastAsia" w:eastAsiaTheme="minorEastAsia" w:hAnsiTheme="minorEastAsia"/>
                <w:szCs w:val="21"/>
              </w:rPr>
              <w:t>亮</w:t>
            </w:r>
            <w:r w:rsidRPr="008C0D44">
              <w:rPr>
                <w:rFonts w:asciiTheme="minorEastAsia" w:eastAsiaTheme="minorEastAsia" w:hAnsiTheme="minorEastAsia"/>
                <w:szCs w:val="21"/>
              </w:rPr>
              <w:t>车志平</w:t>
            </w:r>
            <w:proofErr w:type="gramEnd"/>
          </w:p>
        </w:tc>
        <w:tc>
          <w:tcPr>
            <w:tcW w:w="542" w:type="dxa"/>
            <w:vMerge/>
          </w:tcPr>
          <w:p w:rsidR="005848EE" w:rsidRPr="00AD52B7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5848EE" w:rsidRPr="00B912F0" w:rsidTr="00463823">
        <w:trPr>
          <w:cantSplit/>
          <w:trHeight w:val="1223"/>
          <w:jc w:val="center"/>
        </w:trPr>
        <w:tc>
          <w:tcPr>
            <w:tcW w:w="1233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023" w:type="dxa"/>
          </w:tcPr>
          <w:p w:rsidR="005848EE" w:rsidRPr="008C0D44" w:rsidRDefault="005848EE" w:rsidP="005848EE">
            <w:pPr>
              <w:widowControl/>
              <w:shd w:val="clear" w:color="auto" w:fill="FFFFFF"/>
              <w:spacing w:line="300" w:lineRule="atLeast"/>
              <w:rPr>
                <w:rFonts w:asciiTheme="minorEastAsia" w:eastAsiaTheme="minorEastAsia" w:hAnsiTheme="minorEastAsia"/>
                <w:szCs w:val="21"/>
              </w:rPr>
            </w:pPr>
            <w:r w:rsidRPr="008C0D44">
              <w:rPr>
                <w:rFonts w:asciiTheme="minorEastAsia" w:eastAsiaTheme="minorEastAsia" w:hAnsiTheme="minorEastAsia"/>
                <w:szCs w:val="21"/>
              </w:rPr>
              <w:t>3.农药学</w:t>
            </w:r>
          </w:p>
          <w:p w:rsidR="005848EE" w:rsidRPr="008C0D44" w:rsidRDefault="005848EE" w:rsidP="005848EE">
            <w:pPr>
              <w:widowControl/>
              <w:shd w:val="clear" w:color="auto" w:fill="FFFFFF"/>
              <w:spacing w:line="30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5848EE" w:rsidRPr="008C0D44" w:rsidRDefault="000F24CD" w:rsidP="000F24CD">
            <w:pPr>
              <w:widowControl/>
              <w:shd w:val="clear" w:color="auto" w:fill="FFFFFF"/>
              <w:spacing w:line="30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陈根强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5848EE">
              <w:rPr>
                <w:rFonts w:asciiTheme="minorEastAsia" w:eastAsiaTheme="minorEastAsia" w:hAnsiTheme="minorEastAsia"/>
                <w:szCs w:val="21"/>
              </w:rPr>
              <w:t>康业斌刘圣明 徐建</w:t>
            </w:r>
            <w:proofErr w:type="gramStart"/>
            <w:r w:rsidR="005848EE">
              <w:rPr>
                <w:rFonts w:asciiTheme="minorEastAsia" w:eastAsiaTheme="minorEastAsia" w:hAnsiTheme="minorEastAsia"/>
                <w:szCs w:val="21"/>
              </w:rPr>
              <w:t>强</w:t>
            </w:r>
            <w:r w:rsidR="005848EE" w:rsidRPr="008C0D44">
              <w:rPr>
                <w:rFonts w:asciiTheme="minorEastAsia" w:eastAsiaTheme="minorEastAsia" w:hAnsiTheme="minorEastAsia"/>
                <w:szCs w:val="21"/>
              </w:rPr>
              <w:t>车志</w:t>
            </w:r>
            <w:proofErr w:type="gramEnd"/>
            <w:r w:rsidR="005848EE" w:rsidRPr="008C0D44">
              <w:rPr>
                <w:rFonts w:asciiTheme="minorEastAsia" w:eastAsiaTheme="minorEastAsia" w:hAnsiTheme="minorEastAsia"/>
                <w:szCs w:val="21"/>
              </w:rPr>
              <w:t>平</w:t>
            </w:r>
          </w:p>
        </w:tc>
        <w:tc>
          <w:tcPr>
            <w:tcW w:w="542" w:type="dxa"/>
            <w:vMerge/>
          </w:tcPr>
          <w:p w:rsidR="005848EE" w:rsidRPr="00AD52B7" w:rsidRDefault="005848EE" w:rsidP="005848EE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848EE" w:rsidRPr="00B912F0" w:rsidRDefault="005848EE" w:rsidP="005848EE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9E7891" w:rsidRPr="00B912F0" w:rsidTr="009E7891">
        <w:trPr>
          <w:cantSplit/>
          <w:trHeight w:val="872"/>
          <w:jc w:val="center"/>
        </w:trPr>
        <w:tc>
          <w:tcPr>
            <w:tcW w:w="1233" w:type="dxa"/>
            <w:shd w:val="clear" w:color="auto" w:fill="auto"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院（系）代码及名称：</w:t>
            </w:r>
          </w:p>
          <w:p w:rsidR="009E7891" w:rsidRPr="00B912F0" w:rsidRDefault="009E7891" w:rsidP="009E7891">
            <w:pPr>
              <w:pStyle w:val="33"/>
              <w:spacing w:line="400" w:lineRule="exact"/>
              <w:ind w:firstLineChars="8" w:firstLine="14"/>
              <w:rPr>
                <w:szCs w:val="21"/>
              </w:rPr>
            </w:pPr>
            <w:bookmarkStart w:id="76" w:name="_Toc494093126"/>
            <w:r w:rsidRPr="00B912F0">
              <w:rPr>
                <w:rFonts w:hint="eastAsia"/>
              </w:rPr>
              <w:t>020</w:t>
            </w:r>
            <w:r w:rsidRPr="00B912F0">
              <w:rPr>
                <w:rFonts w:hint="eastAsia"/>
              </w:rPr>
              <w:t>临床医学院</w:t>
            </w:r>
            <w:bookmarkEnd w:id="76"/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9E7891" w:rsidRDefault="009E7891" w:rsidP="009E7891">
            <w:pPr>
              <w:spacing w:line="300" w:lineRule="exact"/>
              <w:ind w:firstLineChars="8" w:firstLine="14"/>
              <w:jc w:val="left"/>
              <w:rPr>
                <w:rStyle w:val="4Char"/>
                <w:b w:val="0"/>
                <w:color w:val="auto"/>
              </w:rPr>
            </w:pPr>
            <w:bookmarkStart w:id="77" w:name="_Toc494093127"/>
            <w:r w:rsidRPr="00B912F0">
              <w:rPr>
                <w:rStyle w:val="4Char"/>
                <w:rFonts w:hint="eastAsia"/>
                <w:b w:val="0"/>
                <w:color w:val="auto"/>
              </w:rPr>
              <w:t>临床医学（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100200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77"/>
          </w:p>
          <w:p w:rsidR="009E7891" w:rsidRPr="00B912F0" w:rsidRDefault="009E7891" w:rsidP="009E7891">
            <w:pPr>
              <w:spacing w:line="300" w:lineRule="exact"/>
              <w:ind w:firstLineChars="8" w:firstLine="14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9E7891" w:rsidRPr="009E7891" w:rsidRDefault="00D620A8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不区分研究方向</w:t>
            </w:r>
          </w:p>
        </w:tc>
        <w:tc>
          <w:tcPr>
            <w:tcW w:w="1417" w:type="dxa"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9E7891">
              <w:rPr>
                <w:rFonts w:eastAsia="宋体" w:hint="eastAsia"/>
                <w:szCs w:val="21"/>
              </w:rPr>
              <w:t>姜宏卫</w:t>
            </w:r>
            <w:proofErr w:type="gramEnd"/>
            <w:r w:rsidR="00D620A8">
              <w:rPr>
                <w:rFonts w:eastAsia="宋体" w:hint="eastAsia"/>
                <w:szCs w:val="21"/>
              </w:rPr>
              <w:t xml:space="preserve"> </w:t>
            </w:r>
            <w:r w:rsidR="00D620A8" w:rsidRPr="009E7891">
              <w:rPr>
                <w:rFonts w:eastAsia="宋体" w:hint="eastAsia"/>
                <w:szCs w:val="21"/>
              </w:rPr>
              <w:t>闫俊强</w:t>
            </w:r>
          </w:p>
          <w:p w:rsidR="00D620A8" w:rsidRPr="009E7891" w:rsidRDefault="00D620A8" w:rsidP="00D620A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9E7891">
              <w:rPr>
                <w:rFonts w:eastAsia="宋体" w:hint="eastAsia"/>
                <w:szCs w:val="21"/>
              </w:rPr>
              <w:t>李新瑜</w:t>
            </w:r>
            <w:r w:rsidRPr="009E7891">
              <w:rPr>
                <w:rFonts w:eastAsia="宋体" w:hint="eastAsia"/>
                <w:szCs w:val="21"/>
              </w:rPr>
              <w:t xml:space="preserve"> </w:t>
            </w:r>
          </w:p>
          <w:p w:rsidR="00D620A8" w:rsidRDefault="00D620A8" w:rsidP="00D620A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9E7891">
              <w:rPr>
                <w:rFonts w:eastAsia="宋体" w:hint="eastAsia"/>
                <w:szCs w:val="21"/>
              </w:rPr>
              <w:t>丁旭萌</w:t>
            </w:r>
            <w:proofErr w:type="gramEnd"/>
            <w:r w:rsidRPr="009E7891">
              <w:rPr>
                <w:rFonts w:eastAsia="宋体" w:hint="eastAsia"/>
                <w:szCs w:val="21"/>
              </w:rPr>
              <w:t>（南阳市第二人民医院）</w:t>
            </w:r>
          </w:p>
          <w:p w:rsidR="00D620A8" w:rsidRDefault="00D620A8" w:rsidP="00D620A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9E7891">
              <w:rPr>
                <w:rFonts w:eastAsia="宋体" w:hint="eastAsia"/>
                <w:szCs w:val="21"/>
              </w:rPr>
              <w:t>刘江波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</w:t>
            </w:r>
            <w:r w:rsidRPr="009E7891">
              <w:rPr>
                <w:rFonts w:eastAsia="宋体" w:hint="eastAsia"/>
                <w:szCs w:val="21"/>
              </w:rPr>
              <w:t>雷方</w:t>
            </w:r>
          </w:p>
          <w:p w:rsidR="00D620A8" w:rsidRPr="009E7891" w:rsidRDefault="00D620A8" w:rsidP="00D620A8">
            <w:pPr>
              <w:spacing w:line="36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9E7891">
              <w:rPr>
                <w:rFonts w:eastAsia="宋体" w:hint="eastAsia"/>
                <w:szCs w:val="21"/>
              </w:rPr>
              <w:t>高社干</w:t>
            </w:r>
            <w:proofErr w:type="gramEnd"/>
            <w:r w:rsidRPr="009E7891">
              <w:rPr>
                <w:rFonts w:eastAsia="宋体" w:hint="eastAsia"/>
                <w:szCs w:val="21"/>
              </w:rPr>
              <w:t xml:space="preserve"> </w:t>
            </w:r>
            <w:r w:rsidRPr="009E7891">
              <w:rPr>
                <w:rFonts w:eastAsia="宋体" w:hint="eastAsia"/>
                <w:szCs w:val="21"/>
              </w:rPr>
              <w:t>齐义军</w:t>
            </w:r>
          </w:p>
          <w:p w:rsidR="00D620A8" w:rsidRPr="009E7891" w:rsidRDefault="00D620A8" w:rsidP="00D620A8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proofErr w:type="gramStart"/>
            <w:r w:rsidRPr="009E7891">
              <w:rPr>
                <w:rFonts w:eastAsia="宋体" w:hint="eastAsia"/>
                <w:szCs w:val="21"/>
              </w:rPr>
              <w:t>原翔</w:t>
            </w:r>
            <w:proofErr w:type="gramEnd"/>
          </w:p>
        </w:tc>
        <w:tc>
          <w:tcPr>
            <w:tcW w:w="542" w:type="dxa"/>
          </w:tcPr>
          <w:p w:rsidR="009E7891" w:rsidRDefault="009E7891" w:rsidP="009E7891">
            <w:pPr>
              <w:spacing w:line="300" w:lineRule="exact"/>
              <w:ind w:firstLineChars="50" w:firstLine="90"/>
              <w:rPr>
                <w:rFonts w:eastAsia="宋体"/>
                <w:b/>
                <w:szCs w:val="21"/>
              </w:rPr>
            </w:pPr>
          </w:p>
          <w:p w:rsidR="009E7891" w:rsidRDefault="009E7891" w:rsidP="009E7891">
            <w:pPr>
              <w:spacing w:line="300" w:lineRule="exact"/>
              <w:ind w:firstLineChars="50" w:firstLine="90"/>
              <w:rPr>
                <w:rFonts w:eastAsia="宋体"/>
                <w:b/>
                <w:szCs w:val="21"/>
              </w:rPr>
            </w:pPr>
          </w:p>
          <w:p w:rsidR="009E7891" w:rsidRPr="00B912F0" w:rsidRDefault="004D7F73" w:rsidP="004D7F73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10</w:t>
            </w:r>
          </w:p>
        </w:tc>
        <w:tc>
          <w:tcPr>
            <w:tcW w:w="1379" w:type="dxa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704</w:t>
            </w:r>
            <w:r w:rsidRPr="00B912F0">
              <w:rPr>
                <w:rFonts w:eastAsia="宋体" w:hint="eastAsia"/>
                <w:szCs w:val="21"/>
              </w:rPr>
              <w:t>西医综合</w:t>
            </w:r>
          </w:p>
        </w:tc>
        <w:tc>
          <w:tcPr>
            <w:tcW w:w="1378" w:type="dxa"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祝老师：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0379-64830681</w:t>
            </w:r>
          </w:p>
        </w:tc>
        <w:tc>
          <w:tcPr>
            <w:tcW w:w="1542" w:type="dxa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西医综合</w:t>
            </w:r>
          </w:p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9E7891" w:rsidRPr="00086516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86516">
              <w:rPr>
                <w:rFonts w:eastAsia="宋体" w:hint="eastAsia"/>
                <w:b/>
                <w:szCs w:val="21"/>
              </w:rPr>
              <w:t>参考书目</w:t>
            </w:r>
            <w:r w:rsidRPr="00086516">
              <w:rPr>
                <w:rFonts w:eastAsia="宋体" w:hint="eastAsia"/>
                <w:szCs w:val="21"/>
              </w:rPr>
              <w:t>：</w:t>
            </w:r>
          </w:p>
          <w:p w:rsidR="009E7891" w:rsidRPr="00086516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86516">
              <w:rPr>
                <w:rFonts w:eastAsia="宋体" w:hint="eastAsia"/>
                <w:szCs w:val="21"/>
              </w:rPr>
              <w:t>《内科学》《外科学》《诊断学》</w:t>
            </w:r>
          </w:p>
          <w:p w:rsidR="009E7891" w:rsidRPr="00086516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86516">
              <w:rPr>
                <w:rFonts w:eastAsia="宋体" w:hint="eastAsia"/>
                <w:szCs w:val="21"/>
              </w:rPr>
              <w:t>（人民卫生出版社第</w:t>
            </w:r>
            <w:r w:rsidRPr="00086516">
              <w:rPr>
                <w:rFonts w:eastAsia="宋体" w:hint="eastAsia"/>
                <w:szCs w:val="21"/>
              </w:rPr>
              <w:t>9</w:t>
            </w:r>
            <w:r w:rsidRPr="00086516">
              <w:rPr>
                <w:rFonts w:eastAsia="宋体" w:hint="eastAsia"/>
                <w:szCs w:val="21"/>
              </w:rPr>
              <w:t>版）</w:t>
            </w:r>
          </w:p>
          <w:p w:rsidR="009E7891" w:rsidRPr="00086516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9E7891" w:rsidRPr="00086516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86516">
              <w:rPr>
                <w:rFonts w:eastAsia="宋体" w:hint="eastAsia"/>
                <w:b/>
                <w:szCs w:val="21"/>
              </w:rPr>
              <w:t>考生报考资格</w:t>
            </w:r>
            <w:r w:rsidRPr="00086516">
              <w:rPr>
                <w:rFonts w:eastAsia="宋体" w:hint="eastAsia"/>
                <w:szCs w:val="21"/>
              </w:rPr>
              <w:t>：</w:t>
            </w:r>
          </w:p>
          <w:p w:rsidR="009E7891" w:rsidRPr="00086516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86516">
              <w:rPr>
                <w:rFonts w:eastAsia="宋体" w:hint="eastAsia"/>
                <w:szCs w:val="21"/>
              </w:rPr>
              <w:t>医学类全日制本科毕业</w:t>
            </w:r>
            <w:r w:rsidRPr="009E7891">
              <w:rPr>
                <w:rFonts w:eastAsia="宋体" w:hint="eastAsia"/>
                <w:szCs w:val="21"/>
              </w:rPr>
              <w:t>（不包括专升本）</w:t>
            </w:r>
          </w:p>
          <w:p w:rsidR="009E7891" w:rsidRPr="00086516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9E7891" w:rsidRPr="00086516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86516">
              <w:rPr>
                <w:rFonts w:eastAsia="宋体" w:hint="eastAsia"/>
                <w:b/>
                <w:szCs w:val="21"/>
              </w:rPr>
              <w:t>其他</w:t>
            </w:r>
            <w:r w:rsidRPr="00086516">
              <w:rPr>
                <w:rFonts w:eastAsia="宋体" w:hint="eastAsia"/>
                <w:szCs w:val="21"/>
              </w:rPr>
              <w:t>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86516">
              <w:rPr>
                <w:rFonts w:eastAsia="宋体" w:hint="eastAsia"/>
                <w:szCs w:val="21"/>
              </w:rPr>
              <w:t>每位导师限招</w:t>
            </w:r>
            <w:r w:rsidRPr="00086516">
              <w:rPr>
                <w:rFonts w:eastAsia="宋体"/>
                <w:szCs w:val="21"/>
              </w:rPr>
              <w:t>2</w:t>
            </w:r>
            <w:r w:rsidRPr="00086516">
              <w:rPr>
                <w:rFonts w:eastAsia="宋体" w:hint="eastAsia"/>
                <w:szCs w:val="21"/>
              </w:rPr>
              <w:t>名学</w:t>
            </w:r>
            <w:r w:rsidRPr="003031D0">
              <w:rPr>
                <w:rFonts w:hAnsi="宋体" w:cs="宋体" w:hint="eastAsia"/>
              </w:rPr>
              <w:t>生</w:t>
            </w:r>
          </w:p>
        </w:tc>
      </w:tr>
      <w:tr w:rsidR="009E7891" w:rsidRPr="00B912F0" w:rsidTr="00463823">
        <w:trPr>
          <w:cantSplit/>
          <w:trHeight w:val="1502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院（系）代码及名称：</w:t>
            </w:r>
          </w:p>
          <w:p w:rsidR="009E7891" w:rsidRPr="00AD52B7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bookmarkStart w:id="78" w:name="_Toc494093132"/>
            <w:r w:rsidRPr="00AD52B7">
              <w:rPr>
                <w:rFonts w:eastAsia="宋体" w:hint="eastAsia"/>
              </w:rPr>
              <w:t>022</w:t>
            </w:r>
            <w:r w:rsidRPr="00AD52B7">
              <w:rPr>
                <w:rFonts w:eastAsia="宋体" w:hint="eastAsia"/>
              </w:rPr>
              <w:t>医学技术与工程学院</w:t>
            </w:r>
            <w:bookmarkEnd w:id="78"/>
          </w:p>
          <w:p w:rsidR="009E7891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  <w:b/>
              </w:rPr>
            </w:pPr>
          </w:p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lastRenderedPageBreak/>
              <w:t>学科专业名称及代码：</w:t>
            </w:r>
          </w:p>
          <w:p w:rsidR="009E7891" w:rsidRDefault="009E7891" w:rsidP="009E7891">
            <w:pPr>
              <w:spacing w:line="300" w:lineRule="exact"/>
              <w:ind w:firstLine="1"/>
              <w:jc w:val="left"/>
              <w:rPr>
                <w:rStyle w:val="4Char"/>
                <w:b w:val="0"/>
                <w:color w:val="auto"/>
              </w:rPr>
            </w:pPr>
            <w:bookmarkStart w:id="79" w:name="_Toc494093133"/>
            <w:r w:rsidRPr="00B912F0">
              <w:rPr>
                <w:rStyle w:val="4Char"/>
                <w:rFonts w:hint="eastAsia"/>
                <w:b w:val="0"/>
                <w:color w:val="auto"/>
              </w:rPr>
              <w:t>生物医学</w:t>
            </w:r>
            <w:r>
              <w:rPr>
                <w:rStyle w:val="4Char"/>
                <w:rFonts w:hint="eastAsia"/>
                <w:b w:val="0"/>
                <w:color w:val="auto"/>
              </w:rPr>
              <w:t>工程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08</w:t>
            </w:r>
            <w:r>
              <w:rPr>
                <w:rStyle w:val="4Char"/>
                <w:rFonts w:hint="eastAsia"/>
                <w:b w:val="0"/>
                <w:color w:val="auto"/>
              </w:rPr>
              <w:t>3100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79"/>
          </w:p>
          <w:p w:rsidR="009E7891" w:rsidRDefault="009E7891" w:rsidP="009E7891">
            <w:pPr>
              <w:spacing w:line="300" w:lineRule="exact"/>
              <w:ind w:firstLine="1"/>
              <w:jc w:val="left"/>
              <w:rPr>
                <w:rStyle w:val="4Char"/>
                <w:b w:val="0"/>
                <w:color w:val="auto"/>
              </w:rPr>
            </w:pPr>
          </w:p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  <w:szCs w:val="21"/>
              </w:rPr>
            </w:pPr>
          </w:p>
          <w:p w:rsidR="009E7891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  <w:b/>
              </w:rPr>
            </w:pPr>
          </w:p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</w:rPr>
            </w:pP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</w:p>
        </w:tc>
        <w:tc>
          <w:tcPr>
            <w:tcW w:w="1023" w:type="dxa"/>
          </w:tcPr>
          <w:p w:rsidR="009E7891" w:rsidRPr="002E44FE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2E44FE">
              <w:rPr>
                <w:rFonts w:eastAsia="宋体" w:hint="eastAsia"/>
                <w:szCs w:val="21"/>
              </w:rPr>
              <w:lastRenderedPageBreak/>
              <w:t>1.</w:t>
            </w:r>
            <w:r w:rsidRPr="002E44FE">
              <w:rPr>
                <w:rFonts w:eastAsia="宋体" w:hint="eastAsia"/>
                <w:szCs w:val="21"/>
              </w:rPr>
              <w:t>医疗仪器</w:t>
            </w:r>
          </w:p>
          <w:p w:rsidR="009E7891" w:rsidRDefault="009E7891" w:rsidP="009E7891">
            <w:pPr>
              <w:spacing w:line="300" w:lineRule="exact"/>
              <w:rPr>
                <w:rFonts w:eastAsia="宋体"/>
              </w:rPr>
            </w:pPr>
          </w:p>
        </w:tc>
        <w:tc>
          <w:tcPr>
            <w:tcW w:w="1417" w:type="dxa"/>
          </w:tcPr>
          <w:p w:rsidR="009E7891" w:rsidRPr="00244688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胡志刚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244688">
              <w:rPr>
                <w:rFonts w:eastAsia="宋体" w:hint="eastAsia"/>
                <w:szCs w:val="21"/>
              </w:rPr>
              <w:t>李</w:t>
            </w:r>
            <w:proofErr w:type="gramStart"/>
            <w:r w:rsidRPr="00244688">
              <w:rPr>
                <w:rFonts w:eastAsia="宋体" w:hint="eastAsia"/>
                <w:szCs w:val="21"/>
              </w:rPr>
              <w:t>振伟尚</w:t>
            </w:r>
            <w:proofErr w:type="gramEnd"/>
            <w:r>
              <w:rPr>
                <w:rFonts w:eastAsia="宋体" w:hint="eastAsia"/>
                <w:szCs w:val="21"/>
              </w:rPr>
              <w:t xml:space="preserve">  </w:t>
            </w:r>
            <w:r>
              <w:rPr>
                <w:rFonts w:eastAsia="宋体" w:hint="eastAsia"/>
                <w:szCs w:val="21"/>
              </w:rPr>
              <w:t>鹏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 w:hint="eastAsia"/>
                <w:szCs w:val="21"/>
              </w:rPr>
              <w:t>张丰收</w:t>
            </w:r>
            <w:r w:rsidRPr="00244688">
              <w:rPr>
                <w:rFonts w:eastAsia="宋体" w:hint="eastAsia"/>
                <w:szCs w:val="21"/>
              </w:rPr>
              <w:t>杨晓利</w:t>
            </w:r>
          </w:p>
        </w:tc>
        <w:tc>
          <w:tcPr>
            <w:tcW w:w="542" w:type="dxa"/>
            <w:vMerge w:val="restart"/>
          </w:tcPr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9E7891" w:rsidRDefault="009E7891" w:rsidP="009E7891">
            <w:pPr>
              <w:spacing w:line="300" w:lineRule="exact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1</w:t>
            </w:r>
            <w:r w:rsidR="000E4CEA">
              <w:rPr>
                <w:rFonts w:eastAsia="宋体"/>
                <w:b/>
                <w:sz w:val="24"/>
              </w:rPr>
              <w:t>0</w:t>
            </w:r>
          </w:p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9E7891" w:rsidRPr="00B912F0" w:rsidRDefault="009E7891" w:rsidP="009E7891">
            <w:pPr>
              <w:spacing w:line="300" w:lineRule="exact"/>
              <w:ind w:firstLineChars="50" w:firstLine="90"/>
              <w:rPr>
                <w:rFonts w:eastAsia="宋体"/>
                <w:b/>
              </w:rPr>
            </w:pPr>
          </w:p>
        </w:tc>
        <w:tc>
          <w:tcPr>
            <w:tcW w:w="1379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第一单元：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101</w:t>
            </w:r>
            <w:r w:rsidRPr="00B912F0">
              <w:rPr>
                <w:rFonts w:eastAsia="宋体" w:hint="eastAsia"/>
              </w:rPr>
              <w:t>思想政治理论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第二单元：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201</w:t>
            </w:r>
            <w:r w:rsidRPr="00B912F0">
              <w:rPr>
                <w:rFonts w:eastAsia="宋体" w:hint="eastAsia"/>
              </w:rPr>
              <w:t>英语一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</w:rPr>
              <w:lastRenderedPageBreak/>
              <w:t>第三单元：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301</w:t>
            </w:r>
            <w:r w:rsidRPr="00B912F0">
              <w:rPr>
                <w:rFonts w:eastAsia="宋体" w:hint="eastAsia"/>
              </w:rPr>
              <w:t>数学一</w:t>
            </w:r>
          </w:p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9E7891" w:rsidRPr="006811A4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6811A4">
              <w:rPr>
                <w:rFonts w:eastAsia="宋体" w:hint="eastAsia"/>
                <w:szCs w:val="21"/>
              </w:rPr>
              <w:t>①</w:t>
            </w:r>
            <w:r w:rsidRPr="006811A4">
              <w:rPr>
                <w:rFonts w:eastAsia="宋体" w:hint="eastAsia"/>
                <w:szCs w:val="21"/>
              </w:rPr>
              <w:t>821</w:t>
            </w:r>
            <w:r w:rsidRPr="006811A4">
              <w:rPr>
                <w:rFonts w:eastAsia="宋体" w:hint="eastAsia"/>
                <w:szCs w:val="21"/>
              </w:rPr>
              <w:t>医用传感器与单片机接口技术</w:t>
            </w:r>
          </w:p>
          <w:p w:rsidR="009E7891" w:rsidRPr="006811A4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②</w:t>
            </w:r>
            <w:r w:rsidRPr="006811A4">
              <w:rPr>
                <w:rFonts w:eastAsia="宋体" w:hint="eastAsia"/>
                <w:szCs w:val="21"/>
              </w:rPr>
              <w:t>995</w:t>
            </w:r>
            <w:r w:rsidRPr="006811A4">
              <w:rPr>
                <w:rFonts w:eastAsia="宋体" w:hint="eastAsia"/>
                <w:szCs w:val="21"/>
              </w:rPr>
              <w:t>生物医学材料</w:t>
            </w:r>
          </w:p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6811A4">
              <w:rPr>
                <w:rFonts w:eastAsia="宋体"/>
                <w:szCs w:val="21"/>
              </w:rPr>
              <w:fldChar w:fldCharType="begin"/>
            </w:r>
            <w:r w:rsidRPr="006811A4">
              <w:rPr>
                <w:rFonts w:eastAsia="宋体" w:hint="eastAsia"/>
                <w:szCs w:val="21"/>
              </w:rPr>
              <w:instrText>= 3 \* GB3</w:instrText>
            </w:r>
            <w:r w:rsidRPr="006811A4">
              <w:rPr>
                <w:rFonts w:eastAsia="宋体"/>
                <w:szCs w:val="21"/>
              </w:rPr>
              <w:fldChar w:fldCharType="separate"/>
            </w:r>
            <w:r w:rsidRPr="006811A4">
              <w:rPr>
                <w:rFonts w:eastAsia="宋体" w:hint="eastAsia"/>
                <w:szCs w:val="21"/>
              </w:rPr>
              <w:t>③</w:t>
            </w:r>
            <w:r w:rsidRPr="006811A4">
              <w:rPr>
                <w:rFonts w:eastAsia="宋体"/>
                <w:szCs w:val="21"/>
              </w:rPr>
              <w:fldChar w:fldCharType="end"/>
            </w:r>
            <w:r w:rsidRPr="006811A4">
              <w:rPr>
                <w:rFonts w:eastAsia="宋体" w:hint="eastAsia"/>
                <w:szCs w:val="21"/>
              </w:rPr>
              <w:t>994</w:t>
            </w:r>
            <w:r w:rsidRPr="006811A4">
              <w:rPr>
                <w:rFonts w:eastAsia="宋体" w:hint="eastAsia"/>
                <w:szCs w:val="21"/>
              </w:rPr>
              <w:t>医学图像处理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①</w:t>
            </w:r>
            <w:r w:rsidRPr="00B912F0">
              <w:rPr>
                <w:rFonts w:eastAsia="宋体" w:hint="eastAsia"/>
              </w:rPr>
              <w:t>-</w:t>
            </w:r>
            <w:r w:rsidRPr="00B912F0">
              <w:rPr>
                <w:rFonts w:eastAsia="宋体"/>
              </w:rPr>
              <w:fldChar w:fldCharType="begin"/>
            </w:r>
            <w:r w:rsidRPr="00B912F0">
              <w:rPr>
                <w:rFonts w:eastAsia="宋体" w:hint="eastAsia"/>
              </w:rPr>
              <w:instrText>= 3 \* GB3</w:instrText>
            </w:r>
            <w:r w:rsidRPr="00B912F0">
              <w:rPr>
                <w:rFonts w:eastAsia="宋体"/>
              </w:rPr>
              <w:fldChar w:fldCharType="separate"/>
            </w:r>
            <w:r w:rsidRPr="00B912F0">
              <w:rPr>
                <w:rFonts w:eastAsia="宋体" w:hint="eastAsia"/>
              </w:rPr>
              <w:t>③</w:t>
            </w:r>
            <w:r w:rsidRPr="00B912F0">
              <w:rPr>
                <w:rFonts w:eastAsia="宋体"/>
              </w:rPr>
              <w:fldChar w:fldCharType="end"/>
            </w:r>
            <w:r w:rsidRPr="00B912F0">
              <w:rPr>
                <w:rFonts w:eastAsia="宋体"/>
              </w:rPr>
              <w:t>任选</w:t>
            </w:r>
            <w:r w:rsidRPr="00B912F0">
              <w:rPr>
                <w:rFonts w:eastAsia="宋体"/>
              </w:rPr>
              <w:t>1</w:t>
            </w:r>
            <w:r w:rsidRPr="00B912F0">
              <w:rPr>
                <w:rFonts w:eastAsia="宋体"/>
              </w:rPr>
              <w:t>门</w:t>
            </w:r>
          </w:p>
        </w:tc>
        <w:tc>
          <w:tcPr>
            <w:tcW w:w="1378" w:type="dxa"/>
            <w:vMerge w:val="restart"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9E7891" w:rsidRDefault="00B56820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  <w:r>
              <w:rPr>
                <w:rFonts w:eastAsia="宋体" w:hint="eastAsia"/>
                <w:b/>
              </w:rPr>
              <w:t>庞老师：</w:t>
            </w:r>
            <w:r>
              <w:rPr>
                <w:rFonts w:eastAsia="宋体" w:hint="eastAsia"/>
                <w:b/>
              </w:rPr>
              <w:t>0379-64162572</w:t>
            </w:r>
          </w:p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lastRenderedPageBreak/>
              <w:t>复试科目名称：</w:t>
            </w:r>
          </w:p>
          <w:p w:rsidR="000E4CEA" w:rsidRPr="000E4CEA" w:rsidRDefault="000E4CEA" w:rsidP="000E4CE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E4CEA">
              <w:rPr>
                <w:rFonts w:eastAsia="宋体"/>
                <w:szCs w:val="21"/>
              </w:rPr>
              <w:fldChar w:fldCharType="begin"/>
            </w:r>
            <w:r w:rsidRPr="000E4CEA">
              <w:rPr>
                <w:rFonts w:eastAsia="宋体"/>
                <w:szCs w:val="21"/>
              </w:rPr>
              <w:instrText xml:space="preserve"> = 1 \* GB3 </w:instrText>
            </w:r>
            <w:r w:rsidRPr="000E4CEA">
              <w:rPr>
                <w:rFonts w:eastAsia="宋体"/>
                <w:szCs w:val="21"/>
              </w:rPr>
              <w:fldChar w:fldCharType="separate"/>
            </w:r>
            <w:r w:rsidRPr="000E4CEA">
              <w:rPr>
                <w:rFonts w:eastAsia="宋体" w:hint="eastAsia"/>
                <w:szCs w:val="21"/>
              </w:rPr>
              <w:t>①</w:t>
            </w:r>
            <w:r w:rsidRPr="000E4CEA">
              <w:rPr>
                <w:rFonts w:eastAsia="宋体"/>
                <w:szCs w:val="21"/>
              </w:rPr>
              <w:fldChar w:fldCharType="end"/>
            </w:r>
            <w:r w:rsidRPr="000E4CEA">
              <w:rPr>
                <w:rFonts w:eastAsia="宋体" w:hint="eastAsia"/>
                <w:szCs w:val="21"/>
              </w:rPr>
              <w:t>生物医学工程概论或</w:t>
            </w:r>
            <w:r w:rsidRPr="000E4CEA">
              <w:rPr>
                <w:rFonts w:eastAsia="宋体"/>
                <w:szCs w:val="21"/>
              </w:rPr>
              <w:fldChar w:fldCharType="begin"/>
            </w:r>
            <w:r w:rsidRPr="000E4CEA">
              <w:rPr>
                <w:rFonts w:eastAsia="宋体"/>
                <w:szCs w:val="21"/>
              </w:rPr>
              <w:instrText xml:space="preserve"> = 2 \* GB3 </w:instrText>
            </w:r>
            <w:r w:rsidRPr="000E4CEA">
              <w:rPr>
                <w:rFonts w:eastAsia="宋体"/>
                <w:szCs w:val="21"/>
              </w:rPr>
              <w:fldChar w:fldCharType="separate"/>
            </w:r>
            <w:r w:rsidRPr="000E4CEA">
              <w:rPr>
                <w:rFonts w:eastAsia="宋体" w:hint="eastAsia"/>
                <w:szCs w:val="21"/>
              </w:rPr>
              <w:t>②</w:t>
            </w:r>
            <w:r w:rsidRPr="000E4CEA">
              <w:rPr>
                <w:rFonts w:eastAsia="宋体"/>
                <w:szCs w:val="21"/>
              </w:rPr>
              <w:fldChar w:fldCharType="end"/>
            </w:r>
            <w:r w:rsidRPr="000E4CEA">
              <w:rPr>
                <w:rFonts w:eastAsia="宋体" w:hint="eastAsia"/>
                <w:szCs w:val="21"/>
              </w:rPr>
              <w:t>医学影像设备学或</w:t>
            </w:r>
            <w:r w:rsidRPr="000E4CEA">
              <w:rPr>
                <w:rFonts w:eastAsia="宋体"/>
                <w:szCs w:val="21"/>
              </w:rPr>
              <w:fldChar w:fldCharType="begin"/>
            </w:r>
            <w:r w:rsidRPr="000E4CEA">
              <w:rPr>
                <w:rFonts w:eastAsia="宋体"/>
                <w:szCs w:val="21"/>
              </w:rPr>
              <w:instrText xml:space="preserve"> = 3 \* GB3 </w:instrText>
            </w:r>
            <w:r w:rsidRPr="000E4CEA">
              <w:rPr>
                <w:rFonts w:eastAsia="宋体"/>
                <w:szCs w:val="21"/>
              </w:rPr>
              <w:fldChar w:fldCharType="separate"/>
            </w:r>
            <w:r w:rsidRPr="000E4CEA">
              <w:rPr>
                <w:rFonts w:eastAsia="宋体" w:hint="eastAsia"/>
                <w:szCs w:val="21"/>
              </w:rPr>
              <w:t>③</w:t>
            </w:r>
            <w:r w:rsidRPr="000E4CEA">
              <w:rPr>
                <w:rFonts w:eastAsia="宋体"/>
                <w:szCs w:val="21"/>
              </w:rPr>
              <w:fldChar w:fldCharType="end"/>
            </w:r>
            <w:r w:rsidRPr="000E4CEA">
              <w:rPr>
                <w:rFonts w:eastAsia="宋体" w:hint="eastAsia"/>
                <w:szCs w:val="21"/>
              </w:rPr>
              <w:t>医学影像成像技术</w:t>
            </w:r>
            <w:r w:rsidRPr="000E4CEA">
              <w:rPr>
                <w:rFonts w:eastAsia="宋体" w:hint="eastAsia"/>
                <w:szCs w:val="21"/>
              </w:rPr>
              <w:lastRenderedPageBreak/>
              <w:t>或</w:t>
            </w:r>
            <w:r w:rsidRPr="000E4CEA">
              <w:rPr>
                <w:rFonts w:eastAsia="宋体"/>
                <w:szCs w:val="21"/>
              </w:rPr>
              <w:fldChar w:fldCharType="begin"/>
            </w:r>
            <w:r w:rsidRPr="000E4CEA">
              <w:rPr>
                <w:rFonts w:eastAsia="宋体"/>
                <w:szCs w:val="21"/>
              </w:rPr>
              <w:instrText xml:space="preserve"> = 4 \* GB3 </w:instrText>
            </w:r>
            <w:r w:rsidRPr="000E4CEA">
              <w:rPr>
                <w:rFonts w:eastAsia="宋体"/>
                <w:szCs w:val="21"/>
              </w:rPr>
              <w:fldChar w:fldCharType="separate"/>
            </w:r>
            <w:r w:rsidRPr="000E4CEA">
              <w:rPr>
                <w:rFonts w:eastAsia="宋体" w:hint="eastAsia"/>
                <w:szCs w:val="21"/>
              </w:rPr>
              <w:t>④</w:t>
            </w:r>
            <w:r w:rsidRPr="000E4CEA">
              <w:rPr>
                <w:rFonts w:eastAsia="宋体"/>
                <w:szCs w:val="21"/>
              </w:rPr>
              <w:fldChar w:fldCharType="end"/>
            </w:r>
            <w:r w:rsidRPr="000E4CEA">
              <w:rPr>
                <w:rFonts w:eastAsia="宋体" w:hint="eastAsia"/>
                <w:szCs w:val="21"/>
              </w:rPr>
              <w:t>计算机网络技术任选一门</w:t>
            </w:r>
          </w:p>
          <w:p w:rsidR="000E4CEA" w:rsidRPr="000E4CEA" w:rsidRDefault="000E4CEA" w:rsidP="000E4CEA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E4CEA">
              <w:rPr>
                <w:rFonts w:eastAsia="宋体" w:hint="eastAsia"/>
                <w:szCs w:val="21"/>
              </w:rPr>
              <w:t>（以上科目任选</w:t>
            </w:r>
            <w:r w:rsidRPr="000E4CEA">
              <w:rPr>
                <w:rFonts w:eastAsia="宋体" w:hint="eastAsia"/>
                <w:szCs w:val="21"/>
              </w:rPr>
              <w:t>1</w:t>
            </w:r>
            <w:r w:rsidRPr="000E4CEA">
              <w:rPr>
                <w:rFonts w:eastAsia="宋体" w:hint="eastAsia"/>
                <w:szCs w:val="21"/>
              </w:rPr>
              <w:t>门初试未选科目）</w:t>
            </w:r>
          </w:p>
          <w:p w:rsidR="000E4CEA" w:rsidRDefault="000E4CEA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9E7891" w:rsidRPr="00B912F0" w:rsidRDefault="000E4CEA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0E4CEA">
              <w:rPr>
                <w:rFonts w:eastAsia="宋体" w:hint="eastAsia"/>
                <w:b/>
                <w:szCs w:val="21"/>
              </w:rPr>
              <w:t>只招全日制本科</w:t>
            </w:r>
            <w:r w:rsidRPr="000E4CEA">
              <w:rPr>
                <w:rFonts w:eastAsia="宋体"/>
                <w:b/>
                <w:szCs w:val="21"/>
              </w:rPr>
              <w:t> </w:t>
            </w:r>
            <w:r w:rsidRPr="000E4CEA">
              <w:rPr>
                <w:rFonts w:eastAsia="宋体" w:hint="eastAsia"/>
                <w:b/>
                <w:szCs w:val="21"/>
              </w:rPr>
              <w:t>考生</w:t>
            </w:r>
          </w:p>
        </w:tc>
      </w:tr>
      <w:tr w:rsidR="009E7891" w:rsidRPr="00B912F0" w:rsidTr="00463823">
        <w:trPr>
          <w:cantSplit/>
          <w:trHeight w:val="1187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2E44FE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2E44FE">
              <w:rPr>
                <w:rFonts w:eastAsia="宋体"/>
                <w:szCs w:val="21"/>
              </w:rPr>
              <w:t>2</w:t>
            </w:r>
            <w:r w:rsidRPr="002E44FE">
              <w:rPr>
                <w:rFonts w:eastAsia="宋体" w:hint="eastAsia"/>
                <w:szCs w:val="21"/>
              </w:rPr>
              <w:t>.</w:t>
            </w:r>
            <w:r w:rsidRPr="002E44FE">
              <w:rPr>
                <w:rFonts w:eastAsia="宋体" w:hint="eastAsia"/>
                <w:szCs w:val="21"/>
              </w:rPr>
              <w:t>生物材料</w:t>
            </w:r>
          </w:p>
          <w:p w:rsidR="009E7891" w:rsidRDefault="009E7891" w:rsidP="009E7891">
            <w:pPr>
              <w:spacing w:line="300" w:lineRule="exact"/>
              <w:rPr>
                <w:rFonts w:eastAsia="宋体"/>
              </w:rPr>
            </w:pPr>
          </w:p>
        </w:tc>
        <w:tc>
          <w:tcPr>
            <w:tcW w:w="1417" w:type="dxa"/>
          </w:tcPr>
          <w:p w:rsidR="009E7891" w:rsidRPr="00244688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>
              <w:rPr>
                <w:rFonts w:eastAsia="宋体" w:hint="eastAsia"/>
                <w:szCs w:val="21"/>
              </w:rPr>
              <w:t>景爱华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244688">
              <w:rPr>
                <w:rFonts w:eastAsia="宋体" w:hint="eastAsia"/>
                <w:szCs w:val="21"/>
              </w:rPr>
              <w:t>李光大</w:t>
            </w:r>
            <w:r>
              <w:rPr>
                <w:rFonts w:eastAsia="宋体" w:hint="eastAsia"/>
                <w:szCs w:val="21"/>
              </w:rPr>
              <w:t>杨建英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244688">
              <w:rPr>
                <w:rFonts w:eastAsia="宋体" w:hint="eastAsia"/>
                <w:szCs w:val="21"/>
              </w:rPr>
              <w:t>薛</w:t>
            </w:r>
            <w:proofErr w:type="gramEnd"/>
            <w:r>
              <w:rPr>
                <w:rFonts w:eastAsia="宋体" w:hint="eastAsia"/>
                <w:szCs w:val="21"/>
              </w:rPr>
              <w:t xml:space="preserve">  </w:t>
            </w:r>
            <w:r w:rsidRPr="00244688">
              <w:rPr>
                <w:rFonts w:eastAsia="宋体" w:hint="eastAsia"/>
                <w:szCs w:val="21"/>
              </w:rPr>
              <w:t>云</w:t>
            </w: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9E7891" w:rsidRPr="00B912F0" w:rsidTr="00463823">
        <w:trPr>
          <w:cantSplit/>
          <w:trHeight w:val="1058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2E44FE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2E44FE">
              <w:rPr>
                <w:rFonts w:eastAsia="宋体"/>
                <w:szCs w:val="21"/>
              </w:rPr>
              <w:t>3</w:t>
            </w:r>
            <w:r w:rsidRPr="002E44FE">
              <w:rPr>
                <w:rFonts w:eastAsia="宋体" w:hint="eastAsia"/>
                <w:szCs w:val="21"/>
              </w:rPr>
              <w:t>.</w:t>
            </w:r>
            <w:r w:rsidRPr="002E44FE">
              <w:rPr>
                <w:rFonts w:eastAsia="宋体" w:hint="eastAsia"/>
                <w:szCs w:val="21"/>
              </w:rPr>
              <w:t>医学影像</w:t>
            </w:r>
          </w:p>
          <w:p w:rsidR="009E7891" w:rsidRDefault="009E7891" w:rsidP="009E7891">
            <w:pPr>
              <w:spacing w:line="300" w:lineRule="exact"/>
              <w:rPr>
                <w:rFonts w:eastAsia="宋体"/>
              </w:rPr>
            </w:pPr>
          </w:p>
        </w:tc>
        <w:tc>
          <w:tcPr>
            <w:tcW w:w="1417" w:type="dxa"/>
          </w:tcPr>
          <w:p w:rsidR="009E7891" w:rsidRPr="00244688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张丰收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244688">
              <w:rPr>
                <w:rFonts w:eastAsia="宋体" w:hint="eastAsia"/>
                <w:szCs w:val="21"/>
              </w:rPr>
              <w:t>杨晓利李振伟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244688">
              <w:rPr>
                <w:rFonts w:eastAsia="宋体" w:hint="eastAsia"/>
                <w:szCs w:val="21"/>
              </w:rPr>
              <w:t>尚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244688">
              <w:rPr>
                <w:rFonts w:eastAsia="宋体" w:hint="eastAsia"/>
                <w:szCs w:val="21"/>
              </w:rPr>
              <w:t>鹏</w:t>
            </w: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9E7891" w:rsidRPr="00B912F0" w:rsidTr="00463823">
        <w:trPr>
          <w:cantSplit/>
          <w:trHeight w:val="1121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Default="009E7891" w:rsidP="009E7891">
            <w:pPr>
              <w:spacing w:line="300" w:lineRule="exact"/>
              <w:rPr>
                <w:rFonts w:eastAsia="宋体"/>
              </w:rPr>
            </w:pPr>
            <w:r w:rsidRPr="002E44FE">
              <w:rPr>
                <w:rFonts w:eastAsia="宋体"/>
                <w:szCs w:val="21"/>
              </w:rPr>
              <w:t>4</w:t>
            </w:r>
            <w:r w:rsidRPr="002E44FE">
              <w:rPr>
                <w:rFonts w:eastAsia="宋体" w:hint="eastAsia"/>
                <w:szCs w:val="21"/>
              </w:rPr>
              <w:t>.</w:t>
            </w:r>
            <w:proofErr w:type="gramStart"/>
            <w:r w:rsidRPr="002E44FE">
              <w:rPr>
                <w:rFonts w:eastAsia="宋体" w:hint="eastAsia"/>
                <w:szCs w:val="21"/>
              </w:rPr>
              <w:t>微纳医学</w:t>
            </w:r>
            <w:proofErr w:type="gramEnd"/>
          </w:p>
        </w:tc>
        <w:tc>
          <w:tcPr>
            <w:tcW w:w="1417" w:type="dxa"/>
          </w:tcPr>
          <w:p w:rsidR="009E7891" w:rsidRPr="00244688" w:rsidRDefault="000E4CEA" w:rsidP="000E4CEA">
            <w:pPr>
              <w:spacing w:line="300" w:lineRule="exact"/>
              <w:rPr>
                <w:rFonts w:eastAsia="宋体"/>
                <w:szCs w:val="21"/>
              </w:rPr>
            </w:pPr>
            <w:r w:rsidRPr="000E4CEA">
              <w:rPr>
                <w:rFonts w:eastAsia="宋体" w:hint="eastAsia"/>
                <w:szCs w:val="21"/>
              </w:rPr>
              <w:t>胡志刚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="009E7891">
              <w:rPr>
                <w:rFonts w:eastAsia="宋体" w:hint="eastAsia"/>
                <w:szCs w:val="21"/>
              </w:rPr>
              <w:t>杨建英</w:t>
            </w:r>
            <w:r w:rsidR="009E7891"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="009E7891" w:rsidRPr="00244688">
              <w:rPr>
                <w:rFonts w:eastAsia="宋体" w:hint="eastAsia"/>
                <w:szCs w:val="21"/>
              </w:rPr>
              <w:t>薛</w:t>
            </w:r>
            <w:proofErr w:type="gramEnd"/>
            <w:r w:rsidR="009E7891"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="009E7891" w:rsidRPr="00244688">
              <w:rPr>
                <w:rFonts w:eastAsia="宋体" w:hint="eastAsia"/>
                <w:szCs w:val="21"/>
              </w:rPr>
              <w:t>云</w:t>
            </w:r>
            <w:r w:rsidR="009E7891">
              <w:rPr>
                <w:rFonts w:eastAsia="宋体" w:hint="eastAsia"/>
                <w:szCs w:val="21"/>
              </w:rPr>
              <w:t>景爱华</w:t>
            </w:r>
            <w:proofErr w:type="gramEnd"/>
            <w:r w:rsidR="009E7891">
              <w:rPr>
                <w:rFonts w:eastAsia="宋体" w:hint="eastAsia"/>
                <w:szCs w:val="21"/>
              </w:rPr>
              <w:t xml:space="preserve"> </w:t>
            </w:r>
            <w:r w:rsidR="009E7891" w:rsidRPr="00244688">
              <w:rPr>
                <w:rFonts w:eastAsia="宋体" w:hint="eastAsia"/>
                <w:szCs w:val="21"/>
              </w:rPr>
              <w:t>李光大</w:t>
            </w: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9E7891" w:rsidRPr="00B912F0" w:rsidTr="00463823">
        <w:trPr>
          <w:cantSplit/>
          <w:trHeight w:val="2819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院（系）代码及名称：</w:t>
            </w:r>
          </w:p>
          <w:p w:rsidR="009E7891" w:rsidRPr="00B912F0" w:rsidRDefault="009E7891" w:rsidP="009E7891">
            <w:pPr>
              <w:pStyle w:val="33"/>
              <w:spacing w:line="400" w:lineRule="exact"/>
              <w:ind w:firstLineChars="8" w:firstLine="14"/>
              <w:rPr>
                <w:szCs w:val="21"/>
              </w:rPr>
            </w:pPr>
            <w:bookmarkStart w:id="80" w:name="_Toc494093137"/>
            <w:r w:rsidRPr="00B912F0">
              <w:rPr>
                <w:rFonts w:hint="eastAsia"/>
              </w:rPr>
              <w:t>026</w:t>
            </w:r>
            <w:r w:rsidRPr="00B912F0">
              <w:rPr>
                <w:rFonts w:hint="eastAsia"/>
              </w:rPr>
              <w:t>农业装备工程学院</w:t>
            </w:r>
            <w:bookmarkEnd w:id="80"/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学科专业名称及代码：</w:t>
            </w:r>
          </w:p>
          <w:p w:rsidR="009E7891" w:rsidRDefault="009E7891" w:rsidP="009E7891">
            <w:pPr>
              <w:spacing w:line="300" w:lineRule="exact"/>
              <w:jc w:val="left"/>
              <w:rPr>
                <w:rStyle w:val="4Char"/>
                <w:b w:val="0"/>
                <w:color w:val="auto"/>
              </w:rPr>
            </w:pPr>
            <w:bookmarkStart w:id="81" w:name="_Toc494093138"/>
            <w:r w:rsidRPr="00B912F0">
              <w:rPr>
                <w:rStyle w:val="4Char"/>
                <w:rFonts w:hint="eastAsia"/>
                <w:b w:val="0"/>
                <w:color w:val="auto"/>
              </w:rPr>
              <w:t>农业工程（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082800</w:t>
            </w:r>
            <w:r w:rsidRPr="00B912F0">
              <w:rPr>
                <w:rStyle w:val="4Char"/>
                <w:rFonts w:hint="eastAsia"/>
                <w:b w:val="0"/>
                <w:color w:val="auto"/>
              </w:rPr>
              <w:t>）</w:t>
            </w:r>
            <w:bookmarkEnd w:id="81"/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023" w:type="dxa"/>
          </w:tcPr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>1.</w:t>
            </w:r>
            <w:r w:rsidRPr="00F25E62">
              <w:rPr>
                <w:rFonts w:eastAsia="宋体" w:hint="eastAsia"/>
                <w:szCs w:val="21"/>
              </w:rPr>
              <w:t>现代农业装备理论与技术</w:t>
            </w:r>
          </w:p>
        </w:tc>
        <w:tc>
          <w:tcPr>
            <w:tcW w:w="1417" w:type="dxa"/>
          </w:tcPr>
          <w:p w:rsidR="009E7891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F25E62">
              <w:rPr>
                <w:rFonts w:eastAsia="宋体"/>
                <w:szCs w:val="21"/>
              </w:rPr>
              <w:t>姬</w:t>
            </w:r>
            <w:proofErr w:type="gramEnd"/>
            <w:r w:rsidRPr="00F25E62">
              <w:rPr>
                <w:rFonts w:eastAsia="宋体"/>
                <w:szCs w:val="21"/>
              </w:rPr>
              <w:t>江涛</w:t>
            </w:r>
            <w:r>
              <w:rPr>
                <w:rFonts w:eastAsia="宋体" w:hint="eastAsia"/>
                <w:szCs w:val="21"/>
              </w:rPr>
              <w:t xml:space="preserve"> </w:t>
            </w:r>
          </w:p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>赵春江（院士，外聘）</w:t>
            </w:r>
          </w:p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>李心平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F25E62">
              <w:rPr>
                <w:rFonts w:eastAsia="宋体" w:hint="eastAsia"/>
                <w:szCs w:val="21"/>
              </w:rPr>
              <w:t>耿令新</w:t>
            </w:r>
            <w:proofErr w:type="gramEnd"/>
          </w:p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F25E62">
              <w:rPr>
                <w:rFonts w:eastAsia="宋体" w:hint="eastAsia"/>
                <w:szCs w:val="21"/>
              </w:rPr>
              <w:t>杜新武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F25E62">
              <w:rPr>
                <w:rFonts w:eastAsia="宋体" w:hint="eastAsia"/>
                <w:szCs w:val="21"/>
              </w:rPr>
              <w:t>张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F25E62">
              <w:rPr>
                <w:rFonts w:eastAsia="宋体" w:hint="eastAsia"/>
                <w:szCs w:val="21"/>
              </w:rPr>
              <w:t>伏</w:t>
            </w:r>
            <w:proofErr w:type="gramEnd"/>
          </w:p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>金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F25E62">
              <w:rPr>
                <w:rFonts w:eastAsia="宋体" w:hint="eastAsia"/>
                <w:szCs w:val="21"/>
              </w:rPr>
              <w:t>鑫</w:t>
            </w:r>
            <w:proofErr w:type="gramEnd"/>
          </w:p>
        </w:tc>
        <w:tc>
          <w:tcPr>
            <w:tcW w:w="542" w:type="dxa"/>
            <w:vMerge w:val="restart"/>
          </w:tcPr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  <w:p w:rsidR="009E7891" w:rsidRPr="00B912F0" w:rsidRDefault="007343C5" w:rsidP="009E7891">
            <w:pPr>
              <w:spacing w:line="300" w:lineRule="exact"/>
              <w:rPr>
                <w:rFonts w:eastAsia="宋体"/>
                <w:b/>
                <w:szCs w:val="21"/>
              </w:rPr>
            </w:pPr>
            <w:r>
              <w:rPr>
                <w:rFonts w:eastAsia="宋体"/>
                <w:b/>
                <w:sz w:val="24"/>
              </w:rPr>
              <w:t>14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第一单元：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101</w:t>
            </w:r>
            <w:r w:rsidRPr="00B912F0">
              <w:rPr>
                <w:rFonts w:eastAsia="宋体" w:hint="eastAsia"/>
                <w:szCs w:val="21"/>
              </w:rPr>
              <w:t>思想政治理论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第二单元：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>201</w:t>
            </w:r>
            <w:r w:rsidRPr="00B912F0">
              <w:rPr>
                <w:rFonts w:eastAsia="宋体" w:hint="eastAsia"/>
                <w:szCs w:val="21"/>
              </w:rPr>
              <w:t>英语一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第三单元：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szCs w:val="21"/>
              </w:rPr>
              <w:t xml:space="preserve">302 </w:t>
            </w:r>
            <w:r w:rsidRPr="00B912F0">
              <w:rPr>
                <w:rFonts w:eastAsia="宋体" w:hint="eastAsia"/>
                <w:szCs w:val="21"/>
              </w:rPr>
              <w:t>数学二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第四单元：</w:t>
            </w:r>
          </w:p>
          <w:p w:rsidR="009E7891" w:rsidRPr="00096A0B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96A0B">
              <w:rPr>
                <w:rFonts w:eastAsia="宋体" w:hint="eastAsia"/>
                <w:szCs w:val="21"/>
              </w:rPr>
              <w:t>①</w:t>
            </w:r>
            <w:r w:rsidRPr="00096A0B">
              <w:rPr>
                <w:rFonts w:eastAsia="宋体" w:hint="eastAsia"/>
                <w:szCs w:val="21"/>
              </w:rPr>
              <w:t xml:space="preserve">804 </w:t>
            </w:r>
            <w:r w:rsidRPr="00096A0B">
              <w:rPr>
                <w:rFonts w:eastAsia="宋体" w:hint="eastAsia"/>
                <w:szCs w:val="21"/>
              </w:rPr>
              <w:t>微机原理</w:t>
            </w:r>
          </w:p>
          <w:p w:rsidR="009E7891" w:rsidRPr="00096A0B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96A0B">
              <w:rPr>
                <w:rFonts w:eastAsia="宋体" w:hint="eastAsia"/>
                <w:szCs w:val="21"/>
              </w:rPr>
              <w:t>②</w:t>
            </w:r>
            <w:r w:rsidRPr="00096A0B">
              <w:rPr>
                <w:rFonts w:eastAsia="宋体"/>
                <w:szCs w:val="21"/>
              </w:rPr>
              <w:t>822</w:t>
            </w:r>
            <w:r w:rsidRPr="00096A0B">
              <w:rPr>
                <w:rFonts w:eastAsia="宋体" w:hint="eastAsia"/>
                <w:szCs w:val="21"/>
              </w:rPr>
              <w:t>农业机械学</w:t>
            </w:r>
          </w:p>
          <w:p w:rsidR="009E7891" w:rsidRPr="00096A0B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96A0B">
              <w:rPr>
                <w:rFonts w:eastAsia="宋体" w:hint="eastAsia"/>
                <w:szCs w:val="21"/>
              </w:rPr>
              <w:t>③</w:t>
            </w:r>
            <w:r w:rsidRPr="00096A0B">
              <w:rPr>
                <w:rFonts w:eastAsia="宋体" w:hint="eastAsia"/>
                <w:szCs w:val="21"/>
              </w:rPr>
              <w:t>906</w:t>
            </w:r>
            <w:r w:rsidRPr="00096A0B">
              <w:rPr>
                <w:rFonts w:eastAsia="宋体" w:hint="eastAsia"/>
                <w:szCs w:val="21"/>
              </w:rPr>
              <w:t>机械设计</w:t>
            </w:r>
          </w:p>
          <w:p w:rsidR="009E7891" w:rsidRPr="00096A0B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096A0B">
              <w:rPr>
                <w:rFonts w:eastAsia="宋体" w:hint="eastAsia"/>
                <w:szCs w:val="21"/>
              </w:rPr>
              <w:t>①</w:t>
            </w:r>
            <w:r w:rsidRPr="00096A0B">
              <w:rPr>
                <w:rFonts w:eastAsia="宋体" w:hint="eastAsia"/>
                <w:szCs w:val="21"/>
              </w:rPr>
              <w:t>-</w:t>
            </w:r>
            <w:r w:rsidRPr="00096A0B">
              <w:rPr>
                <w:rFonts w:eastAsia="宋体" w:hint="eastAsia"/>
                <w:szCs w:val="21"/>
              </w:rPr>
              <w:t>③</w:t>
            </w:r>
            <w:r w:rsidRPr="00096A0B">
              <w:rPr>
                <w:rFonts w:eastAsia="宋体"/>
                <w:szCs w:val="21"/>
              </w:rPr>
              <w:t>任选</w:t>
            </w:r>
            <w:r w:rsidRPr="00096A0B">
              <w:rPr>
                <w:rFonts w:eastAsia="宋体"/>
                <w:szCs w:val="21"/>
              </w:rPr>
              <w:t>1</w:t>
            </w:r>
            <w:r w:rsidRPr="00096A0B">
              <w:rPr>
                <w:rFonts w:eastAsia="宋体"/>
                <w:szCs w:val="21"/>
              </w:rPr>
              <w:t>门</w:t>
            </w:r>
          </w:p>
          <w:p w:rsidR="009E7891" w:rsidRPr="00096A0B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378" w:type="dxa"/>
            <w:vMerge w:val="restart"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 w:rsidRPr="00340A38">
              <w:rPr>
                <w:rFonts w:eastAsia="宋体" w:hint="eastAsia"/>
                <w:b/>
              </w:rPr>
              <w:t>王老师：</w:t>
            </w:r>
            <w:r w:rsidRPr="00340A38">
              <w:rPr>
                <w:rFonts w:eastAsia="宋体" w:hint="eastAsia"/>
                <w:b/>
              </w:rPr>
              <w:t>13703491181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9E7891" w:rsidRPr="00C9015E" w:rsidRDefault="009E7891" w:rsidP="009E7891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C9015E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EF671B">
              <w:rPr>
                <w:rFonts w:hint="eastAsia"/>
                <w:bCs/>
                <w:szCs w:val="21"/>
              </w:rPr>
              <w:t>①</w:t>
            </w:r>
            <w:r w:rsidRPr="00214AB1">
              <w:rPr>
                <w:rFonts w:eastAsia="宋体" w:hint="eastAsia"/>
                <w:szCs w:val="21"/>
              </w:rPr>
              <w:t>机械工程控制基础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②机电一体化技术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③电机拖动及控制技术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④单片机原理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⑤水力学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⑥农业环境学</w:t>
            </w:r>
          </w:p>
          <w:p w:rsidR="009E7891" w:rsidRDefault="009E7891" w:rsidP="009E7891">
            <w:pPr>
              <w:spacing w:line="300" w:lineRule="exact"/>
              <w:jc w:val="left"/>
              <w:rPr>
                <w:bCs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①</w:t>
            </w:r>
            <w:r w:rsidRPr="00214AB1">
              <w:rPr>
                <w:rFonts w:eastAsia="宋体" w:hint="eastAsia"/>
                <w:szCs w:val="21"/>
              </w:rPr>
              <w:t>-</w:t>
            </w:r>
            <w:r w:rsidRPr="00214AB1">
              <w:rPr>
                <w:rFonts w:eastAsia="宋体" w:hint="eastAsia"/>
                <w:szCs w:val="21"/>
              </w:rPr>
              <w:t>⑥任选</w:t>
            </w:r>
            <w:r w:rsidRPr="00214AB1">
              <w:rPr>
                <w:rFonts w:eastAsia="宋体" w:hint="eastAsia"/>
                <w:szCs w:val="21"/>
              </w:rPr>
              <w:t>1</w:t>
            </w:r>
            <w:r w:rsidRPr="00214AB1">
              <w:rPr>
                <w:rFonts w:eastAsia="宋体" w:hint="eastAsia"/>
                <w:szCs w:val="21"/>
              </w:rPr>
              <w:t>门</w:t>
            </w:r>
          </w:p>
          <w:p w:rsidR="009E7891" w:rsidRDefault="009E7891" w:rsidP="009E7891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  <w:p w:rsidR="009E7891" w:rsidRPr="00C9015E" w:rsidRDefault="009E7891" w:rsidP="009E7891">
            <w:pPr>
              <w:widowControl/>
              <w:jc w:val="left"/>
              <w:rPr>
                <w:rFonts w:eastAsia="宋体"/>
                <w:b/>
                <w:szCs w:val="21"/>
              </w:rPr>
            </w:pPr>
            <w:r w:rsidRPr="00C9015E">
              <w:rPr>
                <w:rFonts w:eastAsia="宋体" w:hint="eastAsia"/>
                <w:b/>
                <w:szCs w:val="21"/>
              </w:rPr>
              <w:t>同等学力加试科目名称：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①</w:t>
            </w:r>
            <w:r w:rsidR="007343C5" w:rsidRPr="007343C5">
              <w:rPr>
                <w:rFonts w:eastAsia="宋体" w:hint="eastAsia"/>
                <w:szCs w:val="21"/>
              </w:rPr>
              <w:t>机械制造工艺学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②工程力学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③电路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④农村能源工程学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⑤机械工程测试技术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⑥电力电子学</w:t>
            </w:r>
          </w:p>
          <w:p w:rsidR="009E7891" w:rsidRPr="00214AB1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⑦土壤学与农作学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214AB1">
              <w:rPr>
                <w:rFonts w:eastAsia="宋体" w:hint="eastAsia"/>
                <w:szCs w:val="21"/>
              </w:rPr>
              <w:t>①</w:t>
            </w:r>
            <w:r w:rsidRPr="00214AB1">
              <w:rPr>
                <w:rFonts w:eastAsia="宋体" w:hint="eastAsia"/>
                <w:szCs w:val="21"/>
              </w:rPr>
              <w:t>-</w:t>
            </w:r>
            <w:r w:rsidRPr="00214AB1">
              <w:rPr>
                <w:rFonts w:eastAsia="宋体" w:hint="eastAsia"/>
                <w:szCs w:val="21"/>
              </w:rPr>
              <w:t>⑦任选</w:t>
            </w:r>
            <w:r w:rsidRPr="00214AB1">
              <w:rPr>
                <w:rFonts w:eastAsia="宋体" w:hint="eastAsia"/>
                <w:szCs w:val="21"/>
              </w:rPr>
              <w:t>2</w:t>
            </w:r>
            <w:r w:rsidRPr="00214AB1">
              <w:rPr>
                <w:rFonts w:eastAsia="宋体" w:hint="eastAsia"/>
                <w:szCs w:val="21"/>
              </w:rPr>
              <w:t>门</w:t>
            </w:r>
          </w:p>
        </w:tc>
      </w:tr>
      <w:tr w:rsidR="009E7891" w:rsidRPr="00B912F0" w:rsidTr="00463823">
        <w:trPr>
          <w:cantSplit/>
          <w:trHeight w:val="2675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>2.</w:t>
            </w:r>
            <w:r w:rsidRPr="00F25E62">
              <w:rPr>
                <w:rFonts w:eastAsia="宋体" w:hint="eastAsia"/>
                <w:szCs w:val="21"/>
              </w:rPr>
              <w:t>农业电气化与信息化技术</w:t>
            </w:r>
          </w:p>
        </w:tc>
        <w:tc>
          <w:tcPr>
            <w:tcW w:w="1417" w:type="dxa"/>
          </w:tcPr>
          <w:p w:rsidR="009E7891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F25E62">
              <w:rPr>
                <w:rFonts w:eastAsia="宋体" w:hint="eastAsia"/>
                <w:szCs w:val="21"/>
              </w:rPr>
              <w:t>姬</w:t>
            </w:r>
            <w:proofErr w:type="gramEnd"/>
            <w:r w:rsidRPr="00F25E62">
              <w:rPr>
                <w:rFonts w:eastAsia="宋体" w:hint="eastAsia"/>
                <w:szCs w:val="21"/>
              </w:rPr>
              <w:t>江涛</w:t>
            </w:r>
            <w:r>
              <w:rPr>
                <w:rFonts w:eastAsia="宋体" w:hint="eastAsia"/>
                <w:szCs w:val="21"/>
              </w:rPr>
              <w:t xml:space="preserve">  </w:t>
            </w:r>
          </w:p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>赵春江（院士，外聘）</w:t>
            </w:r>
          </w:p>
          <w:p w:rsidR="009E7891" w:rsidRPr="00F25E62" w:rsidRDefault="009E7891" w:rsidP="00B47920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>张</w:t>
            </w:r>
            <w:r>
              <w:rPr>
                <w:rFonts w:eastAsia="宋体" w:hint="eastAsia"/>
                <w:szCs w:val="21"/>
              </w:rPr>
              <w:t xml:space="preserve">  </w:t>
            </w:r>
            <w:r w:rsidRPr="00F25E62">
              <w:rPr>
                <w:rFonts w:eastAsia="宋体" w:hint="eastAsia"/>
                <w:szCs w:val="21"/>
              </w:rPr>
              <w:t>伏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F25E62">
              <w:rPr>
                <w:rFonts w:eastAsia="宋体" w:hint="eastAsia"/>
                <w:szCs w:val="21"/>
              </w:rPr>
              <w:t>邱兆美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F25E62">
              <w:rPr>
                <w:rFonts w:eastAsia="宋体" w:hint="eastAsia"/>
                <w:szCs w:val="21"/>
              </w:rPr>
              <w:t>金</w:t>
            </w:r>
            <w:r>
              <w:rPr>
                <w:rFonts w:eastAsia="宋体" w:hint="eastAsia"/>
                <w:szCs w:val="21"/>
              </w:rPr>
              <w:t xml:space="preserve">  </w:t>
            </w:r>
            <w:proofErr w:type="gramStart"/>
            <w:r w:rsidRPr="00F25E62">
              <w:rPr>
                <w:rFonts w:eastAsia="宋体" w:hint="eastAsia"/>
                <w:szCs w:val="21"/>
              </w:rPr>
              <w:t>鑫</w:t>
            </w:r>
            <w:proofErr w:type="gramEnd"/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Default="009E7891" w:rsidP="009E7891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E7891" w:rsidRPr="00B912F0" w:rsidTr="00463823">
        <w:trPr>
          <w:cantSplit/>
          <w:trHeight w:val="2118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 xml:space="preserve">3. </w:t>
            </w:r>
            <w:r w:rsidRPr="00F25E62">
              <w:rPr>
                <w:rFonts w:eastAsia="宋体"/>
                <w:szCs w:val="21"/>
              </w:rPr>
              <w:t>农业水土</w:t>
            </w:r>
            <w:r w:rsidRPr="00F25E62">
              <w:rPr>
                <w:rFonts w:eastAsia="宋体" w:hint="eastAsia"/>
                <w:szCs w:val="21"/>
              </w:rPr>
              <w:t>环境</w:t>
            </w:r>
            <w:r w:rsidRPr="00F25E62">
              <w:rPr>
                <w:rFonts w:eastAsia="宋体"/>
                <w:szCs w:val="21"/>
              </w:rPr>
              <w:t>理论与技术</w:t>
            </w:r>
          </w:p>
        </w:tc>
        <w:tc>
          <w:tcPr>
            <w:tcW w:w="1417" w:type="dxa"/>
          </w:tcPr>
          <w:p w:rsidR="009E7891" w:rsidRPr="00F25E62" w:rsidRDefault="009E7891" w:rsidP="00B47920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>李心平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F25E62">
              <w:rPr>
                <w:rFonts w:eastAsia="宋体" w:hint="eastAsia"/>
                <w:szCs w:val="21"/>
              </w:rPr>
              <w:t>邱兆美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F25E62">
              <w:rPr>
                <w:rFonts w:eastAsia="宋体" w:hint="eastAsia"/>
                <w:szCs w:val="21"/>
              </w:rPr>
              <w:t>杜新武</w:t>
            </w:r>
            <w:proofErr w:type="gramEnd"/>
            <w:r w:rsidR="00B47920">
              <w:rPr>
                <w:rFonts w:eastAsia="宋体" w:hint="eastAsia"/>
                <w:szCs w:val="21"/>
              </w:rPr>
              <w:t xml:space="preserve"> </w:t>
            </w:r>
            <w:r w:rsidRPr="00F25E62">
              <w:rPr>
                <w:rFonts w:eastAsia="宋体" w:hint="eastAsia"/>
                <w:szCs w:val="21"/>
              </w:rPr>
              <w:t>高春艳</w:t>
            </w: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Default="009E7891" w:rsidP="009E7891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E7891" w:rsidRPr="00B912F0" w:rsidTr="00463823">
        <w:trPr>
          <w:cantSplit/>
          <w:trHeight w:val="1380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ind w:firstLine="1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r w:rsidRPr="00F25E62">
              <w:rPr>
                <w:rFonts w:eastAsia="宋体" w:hint="eastAsia"/>
                <w:szCs w:val="21"/>
              </w:rPr>
              <w:t xml:space="preserve">4. </w:t>
            </w:r>
            <w:r w:rsidRPr="00F25E62">
              <w:rPr>
                <w:rFonts w:eastAsia="宋体"/>
                <w:szCs w:val="21"/>
              </w:rPr>
              <w:t>农业生物环境与能源理论及技术</w:t>
            </w:r>
          </w:p>
        </w:tc>
        <w:tc>
          <w:tcPr>
            <w:tcW w:w="1417" w:type="dxa"/>
          </w:tcPr>
          <w:p w:rsidR="009E7891" w:rsidRPr="00F25E62" w:rsidRDefault="009E7891" w:rsidP="009E7891">
            <w:pPr>
              <w:spacing w:line="300" w:lineRule="exact"/>
              <w:rPr>
                <w:rFonts w:eastAsia="宋体"/>
                <w:szCs w:val="21"/>
              </w:rPr>
            </w:pPr>
            <w:proofErr w:type="gramStart"/>
            <w:r w:rsidRPr="00F25E62">
              <w:rPr>
                <w:rFonts w:eastAsia="宋体" w:hint="eastAsia"/>
                <w:szCs w:val="21"/>
              </w:rPr>
              <w:t>耿令新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F25E62">
              <w:rPr>
                <w:rFonts w:eastAsia="宋体" w:hint="eastAsia"/>
                <w:szCs w:val="21"/>
              </w:rPr>
              <w:t>高春艳</w:t>
            </w: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50" w:firstLine="120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Default="009E7891" w:rsidP="009E7891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E7891" w:rsidRPr="00B912F0" w:rsidTr="00463823">
        <w:trPr>
          <w:cantSplit/>
          <w:trHeight w:val="1573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  <w:r w:rsidRPr="00B912F0">
              <w:rPr>
                <w:rFonts w:eastAsia="宋体" w:hint="eastAsia"/>
                <w:b/>
              </w:rPr>
              <w:lastRenderedPageBreak/>
              <w:t>院（系）代码及名称：</w:t>
            </w:r>
            <w:bookmarkStart w:id="82" w:name="_Toc494093140"/>
          </w:p>
          <w:p w:rsidR="009E7891" w:rsidRPr="00443A2F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443A2F">
              <w:rPr>
                <w:rFonts w:eastAsia="宋体" w:hint="eastAsia"/>
              </w:rPr>
              <w:t xml:space="preserve">027 </w:t>
            </w:r>
            <w:r w:rsidRPr="00443A2F">
              <w:rPr>
                <w:rFonts w:eastAsia="宋体" w:hint="eastAsia"/>
              </w:rPr>
              <w:t>电气工程学院</w:t>
            </w:r>
            <w:bookmarkEnd w:id="82"/>
          </w:p>
          <w:p w:rsidR="009E7891" w:rsidRPr="00B912F0" w:rsidRDefault="009E7891" w:rsidP="009E7891">
            <w:pPr>
              <w:spacing w:line="300" w:lineRule="exact"/>
              <w:jc w:val="left"/>
            </w:pP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学科专业名称及代码：</w:t>
            </w:r>
          </w:p>
          <w:p w:rsidR="009E7891" w:rsidRPr="00D07B19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D07B19">
              <w:rPr>
                <w:rFonts w:eastAsia="宋体" w:hint="eastAsia"/>
              </w:rPr>
              <w:t>电子</w:t>
            </w:r>
            <w:r w:rsidRPr="00D07B19">
              <w:rPr>
                <w:rFonts w:eastAsia="宋体"/>
              </w:rPr>
              <w:t>科学与技术</w:t>
            </w:r>
            <w:r w:rsidRPr="00D07B19">
              <w:rPr>
                <w:rFonts w:eastAsia="宋体" w:hint="eastAsia"/>
              </w:rPr>
              <w:t>（</w:t>
            </w:r>
            <w:r w:rsidRPr="00D07B19">
              <w:rPr>
                <w:rFonts w:eastAsia="宋体" w:hint="eastAsia"/>
              </w:rPr>
              <w:t>080900</w:t>
            </w:r>
            <w:r w:rsidRPr="00D07B19">
              <w:rPr>
                <w:rFonts w:eastAsia="宋体" w:hint="eastAsia"/>
              </w:rPr>
              <w:t>）</w:t>
            </w:r>
          </w:p>
          <w:p w:rsidR="009E7891" w:rsidRPr="00B912F0" w:rsidRDefault="009E7891" w:rsidP="009E7891">
            <w:pPr>
              <w:spacing w:line="300" w:lineRule="exact"/>
              <w:ind w:left="90" w:hangingChars="50" w:hanging="90"/>
              <w:jc w:val="left"/>
              <w:rPr>
                <w:rFonts w:eastAsia="宋体"/>
              </w:rPr>
            </w:pPr>
          </w:p>
        </w:tc>
        <w:tc>
          <w:tcPr>
            <w:tcW w:w="1023" w:type="dxa"/>
          </w:tcPr>
          <w:p w:rsidR="009E7891" w:rsidRPr="00072277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072277">
              <w:rPr>
                <w:rFonts w:eastAsia="宋体" w:hint="eastAsia"/>
                <w:szCs w:val="21"/>
              </w:rPr>
              <w:t>1.</w:t>
            </w:r>
            <w:r w:rsidRPr="00072277">
              <w:rPr>
                <w:rFonts w:eastAsia="宋体" w:hint="eastAsia"/>
                <w:szCs w:val="21"/>
              </w:rPr>
              <w:t>物理电子学</w:t>
            </w:r>
          </w:p>
        </w:tc>
        <w:tc>
          <w:tcPr>
            <w:tcW w:w="1417" w:type="dxa"/>
          </w:tcPr>
          <w:p w:rsidR="009E7891" w:rsidRPr="00072277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072277">
              <w:rPr>
                <w:rFonts w:eastAsia="宋体" w:hint="eastAsia"/>
                <w:szCs w:val="21"/>
              </w:rPr>
              <w:t>张立文</w:t>
            </w:r>
            <w:r>
              <w:rPr>
                <w:rFonts w:eastAsia="宋体" w:hint="eastAsia"/>
                <w:szCs w:val="21"/>
              </w:rPr>
              <w:t xml:space="preserve"> </w:t>
            </w:r>
            <w:proofErr w:type="gramStart"/>
            <w:r w:rsidRPr="00072277">
              <w:rPr>
                <w:rFonts w:eastAsia="宋体" w:hint="eastAsia"/>
                <w:szCs w:val="21"/>
              </w:rPr>
              <w:t>孟庆端王金婵</w:t>
            </w:r>
            <w:proofErr w:type="gramEnd"/>
          </w:p>
        </w:tc>
        <w:tc>
          <w:tcPr>
            <w:tcW w:w="542" w:type="dxa"/>
            <w:vMerge w:val="restart"/>
          </w:tcPr>
          <w:p w:rsidR="009E7891" w:rsidRDefault="009E7891" w:rsidP="009E7891">
            <w:pPr>
              <w:spacing w:line="300" w:lineRule="exact"/>
              <w:ind w:firstLineChars="100" w:firstLine="241"/>
              <w:rPr>
                <w:rFonts w:eastAsia="宋体"/>
                <w:b/>
                <w:sz w:val="24"/>
              </w:rPr>
            </w:pPr>
          </w:p>
          <w:p w:rsidR="009E7891" w:rsidRPr="00B912F0" w:rsidRDefault="00F36851" w:rsidP="009E7891">
            <w:pPr>
              <w:spacing w:line="300" w:lineRule="exact"/>
              <w:rPr>
                <w:rFonts w:eastAsia="宋体"/>
                <w:b/>
              </w:rPr>
            </w:pPr>
            <w:r>
              <w:rPr>
                <w:rFonts w:eastAsia="宋体"/>
                <w:b/>
                <w:sz w:val="24"/>
              </w:rPr>
              <w:t>7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第一单元：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</w:rPr>
              <w:t>101</w:t>
            </w:r>
            <w:r w:rsidRPr="00B912F0">
              <w:rPr>
                <w:rFonts w:eastAsia="宋体"/>
              </w:rPr>
              <w:t>思想政治理论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第二单元：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</w:rPr>
              <w:t>201</w:t>
            </w:r>
            <w:r w:rsidRPr="00B912F0">
              <w:rPr>
                <w:rFonts w:eastAsia="宋体"/>
              </w:rPr>
              <w:t>英语一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第三单元：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301</w:t>
            </w:r>
            <w:r w:rsidRPr="00B912F0">
              <w:rPr>
                <w:rFonts w:eastAsia="宋体" w:hint="eastAsia"/>
              </w:rPr>
              <w:t>数学一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</w:rPr>
              <w:t>第四单元：</w:t>
            </w:r>
          </w:p>
          <w:p w:rsidR="009E7891" w:rsidRPr="000B7A51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0B7A51">
              <w:rPr>
                <w:rFonts w:eastAsia="宋体" w:hint="eastAsia"/>
              </w:rPr>
              <w:t>①</w:t>
            </w:r>
            <w:r w:rsidRPr="000B7A51">
              <w:rPr>
                <w:rFonts w:eastAsia="宋体" w:hint="eastAsia"/>
              </w:rPr>
              <w:t>862</w:t>
            </w:r>
            <w:r w:rsidRPr="000B7A51">
              <w:rPr>
                <w:rFonts w:eastAsia="宋体" w:hint="eastAsia"/>
              </w:rPr>
              <w:t>电路</w:t>
            </w:r>
          </w:p>
          <w:p w:rsidR="009E7891" w:rsidRPr="000B7A51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0B7A51">
              <w:rPr>
                <w:rFonts w:eastAsia="宋体" w:hint="eastAsia"/>
              </w:rPr>
              <w:t>②</w:t>
            </w:r>
            <w:r w:rsidRPr="000B7A51">
              <w:rPr>
                <w:rFonts w:eastAsia="宋体" w:hint="eastAsia"/>
              </w:rPr>
              <w:t>903</w:t>
            </w:r>
            <w:r w:rsidRPr="000B7A51">
              <w:rPr>
                <w:rFonts w:eastAsia="宋体" w:hint="eastAsia"/>
              </w:rPr>
              <w:t>数字电子技术</w:t>
            </w:r>
          </w:p>
          <w:p w:rsidR="009E7891" w:rsidRPr="00D07B19" w:rsidRDefault="009E7891" w:rsidP="009E7891">
            <w:pPr>
              <w:spacing w:line="300" w:lineRule="exact"/>
              <w:jc w:val="left"/>
              <w:rPr>
                <w:rFonts w:eastAsia="宋体"/>
                <w:color w:val="FF0000"/>
              </w:rPr>
            </w:pPr>
            <w:r w:rsidRPr="000B7A51">
              <w:rPr>
                <w:rFonts w:eastAsia="宋体" w:hint="eastAsia"/>
              </w:rPr>
              <w:t>①</w:t>
            </w:r>
            <w:r w:rsidRPr="000B7A51">
              <w:rPr>
                <w:rFonts w:eastAsia="宋体" w:hint="eastAsia"/>
              </w:rPr>
              <w:t>-</w:t>
            </w:r>
            <w:r w:rsidRPr="000B7A51">
              <w:rPr>
                <w:rFonts w:eastAsia="宋体" w:hint="eastAsia"/>
              </w:rPr>
              <w:t>②</w:t>
            </w:r>
            <w:r w:rsidRPr="000B7A51">
              <w:rPr>
                <w:rFonts w:eastAsia="宋体"/>
              </w:rPr>
              <w:t>任选</w:t>
            </w:r>
            <w:r w:rsidRPr="000B7A51">
              <w:rPr>
                <w:rFonts w:eastAsia="宋体"/>
              </w:rPr>
              <w:t>1</w:t>
            </w:r>
            <w:r w:rsidRPr="000B7A51">
              <w:rPr>
                <w:rFonts w:eastAsia="宋体"/>
              </w:rPr>
              <w:t>门</w:t>
            </w:r>
          </w:p>
        </w:tc>
        <w:tc>
          <w:tcPr>
            <w:tcW w:w="1378" w:type="dxa"/>
            <w:vMerge w:val="restart"/>
          </w:tcPr>
          <w:p w:rsidR="009E7891" w:rsidRPr="00B912F0" w:rsidRDefault="003B0F66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  <w:r>
              <w:rPr>
                <w:rFonts w:eastAsia="宋体" w:hint="eastAsia"/>
                <w:b/>
                <w:szCs w:val="21"/>
              </w:rPr>
              <w:t>颜</w:t>
            </w:r>
            <w:r w:rsidR="009E7891">
              <w:rPr>
                <w:rFonts w:eastAsia="宋体" w:hint="eastAsia"/>
                <w:b/>
                <w:szCs w:val="21"/>
              </w:rPr>
              <w:t>老师：</w:t>
            </w:r>
            <w:r w:rsidR="009E7891">
              <w:rPr>
                <w:rFonts w:eastAsia="宋体" w:hint="eastAsia"/>
                <w:b/>
                <w:szCs w:val="21"/>
              </w:rPr>
              <w:t>15737960872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B912F0">
              <w:rPr>
                <w:rFonts w:eastAsia="宋体" w:hint="eastAsia"/>
                <w:b/>
                <w:szCs w:val="21"/>
              </w:rPr>
              <w:t>复试科目名称：</w:t>
            </w:r>
          </w:p>
          <w:p w:rsidR="009E7891" w:rsidRPr="009939E2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9939E2">
              <w:rPr>
                <w:rFonts w:eastAsia="宋体" w:hint="eastAsia"/>
                <w:szCs w:val="21"/>
              </w:rPr>
              <w:t>电子技术</w:t>
            </w:r>
          </w:p>
          <w:p w:rsidR="009E7891" w:rsidRPr="009939E2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9E7891" w:rsidRPr="009939E2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</w:p>
          <w:p w:rsidR="009E7891" w:rsidRPr="009939E2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9939E2">
              <w:rPr>
                <w:rFonts w:eastAsia="宋体" w:hint="eastAsia"/>
                <w:b/>
                <w:szCs w:val="21"/>
              </w:rPr>
              <w:t>同等学力加试科目名称</w:t>
            </w:r>
            <w:r w:rsidRPr="009939E2">
              <w:rPr>
                <w:rFonts w:eastAsia="宋体" w:hint="eastAsia"/>
                <w:szCs w:val="21"/>
              </w:rPr>
              <w:t>：</w:t>
            </w:r>
          </w:p>
          <w:p w:rsidR="009E7891" w:rsidRPr="009939E2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9939E2">
              <w:rPr>
                <w:rFonts w:eastAsia="宋体" w:hint="eastAsia"/>
                <w:szCs w:val="21"/>
              </w:rPr>
              <w:t>①半导体物理</w:t>
            </w:r>
          </w:p>
          <w:p w:rsidR="009E7891" w:rsidRPr="009939E2" w:rsidRDefault="009E7891" w:rsidP="009E7891">
            <w:pPr>
              <w:spacing w:line="300" w:lineRule="exact"/>
              <w:jc w:val="left"/>
              <w:rPr>
                <w:rFonts w:eastAsia="宋体"/>
                <w:szCs w:val="21"/>
              </w:rPr>
            </w:pPr>
            <w:r w:rsidRPr="009939E2">
              <w:rPr>
                <w:rFonts w:eastAsia="宋体" w:hint="eastAsia"/>
                <w:szCs w:val="21"/>
              </w:rPr>
              <w:t>②电子器件与</w:t>
            </w:r>
            <w:r w:rsidRPr="009939E2">
              <w:rPr>
                <w:rFonts w:eastAsia="宋体" w:hint="eastAsia"/>
                <w:szCs w:val="21"/>
              </w:rPr>
              <w:t>IC</w:t>
            </w:r>
            <w:r w:rsidRPr="009939E2">
              <w:rPr>
                <w:rFonts w:eastAsia="宋体" w:hint="eastAsia"/>
                <w:szCs w:val="21"/>
              </w:rPr>
              <w:t>设计基础</w:t>
            </w:r>
          </w:p>
          <w:p w:rsidR="009E7891" w:rsidRPr="009939E2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</w:p>
        </w:tc>
      </w:tr>
      <w:tr w:rsidR="009E7891" w:rsidRPr="00B912F0" w:rsidTr="00463823">
        <w:trPr>
          <w:cantSplit/>
          <w:trHeight w:val="1571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072277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072277">
              <w:rPr>
                <w:rFonts w:eastAsia="宋体" w:hint="eastAsia"/>
                <w:szCs w:val="21"/>
              </w:rPr>
              <w:t>2.</w:t>
            </w:r>
            <w:r w:rsidRPr="00072277">
              <w:rPr>
                <w:rFonts w:eastAsia="宋体" w:hint="eastAsia"/>
                <w:szCs w:val="21"/>
              </w:rPr>
              <w:t>微电子学及固体电子学</w:t>
            </w:r>
          </w:p>
        </w:tc>
        <w:tc>
          <w:tcPr>
            <w:tcW w:w="1417" w:type="dxa"/>
          </w:tcPr>
          <w:p w:rsidR="009E7891" w:rsidRPr="00072277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proofErr w:type="gramStart"/>
            <w:r w:rsidRPr="00072277">
              <w:rPr>
                <w:rFonts w:eastAsia="宋体" w:hint="eastAsia"/>
                <w:szCs w:val="21"/>
              </w:rPr>
              <w:t>孟庆端</w:t>
            </w:r>
            <w:proofErr w:type="gramEnd"/>
            <w:r>
              <w:rPr>
                <w:rFonts w:eastAsia="宋体" w:hint="eastAsia"/>
                <w:szCs w:val="21"/>
              </w:rPr>
              <w:t xml:space="preserve"> </w:t>
            </w:r>
            <w:r w:rsidRPr="00072277">
              <w:rPr>
                <w:rFonts w:eastAsia="宋体" w:hint="eastAsia"/>
                <w:szCs w:val="21"/>
              </w:rPr>
              <w:t>张立文王金婵</w:t>
            </w: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100" w:firstLine="241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9E7891" w:rsidRPr="00B912F0" w:rsidTr="00463823">
        <w:trPr>
          <w:cantSplit/>
          <w:trHeight w:val="1571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072277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072277">
              <w:rPr>
                <w:rFonts w:eastAsia="宋体" w:hint="eastAsia"/>
                <w:szCs w:val="21"/>
              </w:rPr>
              <w:t>3</w:t>
            </w:r>
            <w:r w:rsidRPr="00072277">
              <w:rPr>
                <w:rFonts w:eastAsia="宋体"/>
                <w:szCs w:val="21"/>
              </w:rPr>
              <w:t>.</w:t>
            </w:r>
            <w:r w:rsidRPr="00072277">
              <w:rPr>
                <w:rFonts w:eastAsia="宋体" w:hint="eastAsia"/>
                <w:szCs w:val="21"/>
              </w:rPr>
              <w:t>电路与系统</w:t>
            </w:r>
          </w:p>
        </w:tc>
        <w:tc>
          <w:tcPr>
            <w:tcW w:w="1417" w:type="dxa"/>
          </w:tcPr>
          <w:p w:rsidR="009E7891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向</w:t>
            </w:r>
            <w:r>
              <w:rPr>
                <w:rFonts w:eastAsia="宋体" w:hint="eastAsia"/>
                <w:szCs w:val="21"/>
              </w:rPr>
              <w:t xml:space="preserve">  </w:t>
            </w:r>
            <w:r>
              <w:rPr>
                <w:rFonts w:eastAsia="宋体" w:hint="eastAsia"/>
                <w:szCs w:val="21"/>
              </w:rPr>
              <w:t>菲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072277">
              <w:rPr>
                <w:rFonts w:eastAsia="宋体" w:hint="eastAsia"/>
                <w:szCs w:val="21"/>
              </w:rPr>
              <w:t>王金婵</w:t>
            </w:r>
          </w:p>
          <w:p w:rsidR="00367BC4" w:rsidRPr="00072277" w:rsidRDefault="00367BC4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367BC4">
              <w:rPr>
                <w:rFonts w:eastAsia="宋体" w:hint="eastAsia"/>
                <w:szCs w:val="21"/>
              </w:rPr>
              <w:t>孙立功</w:t>
            </w: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100" w:firstLine="241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  <w:szCs w:val="21"/>
              </w:rPr>
            </w:pPr>
          </w:p>
        </w:tc>
      </w:tr>
      <w:tr w:rsidR="009E7891" w:rsidRPr="00B912F0" w:rsidTr="00463823">
        <w:trPr>
          <w:cantSplit/>
          <w:trHeight w:val="1030"/>
          <w:jc w:val="center"/>
        </w:trPr>
        <w:tc>
          <w:tcPr>
            <w:tcW w:w="1233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院（系）代码及名称：</w:t>
            </w:r>
          </w:p>
          <w:p w:rsidR="009E7891" w:rsidRPr="00B912F0" w:rsidRDefault="009E7891" w:rsidP="009E7891">
            <w:pPr>
              <w:pStyle w:val="33"/>
              <w:spacing w:line="400" w:lineRule="exact"/>
              <w:ind w:firstLineChars="8" w:firstLine="14"/>
            </w:pPr>
            <w:bookmarkStart w:id="83" w:name="_Toc494093142"/>
            <w:r w:rsidRPr="00B912F0">
              <w:rPr>
                <w:rFonts w:hint="eastAsia"/>
              </w:rPr>
              <w:t>028</w:t>
            </w:r>
            <w:r w:rsidRPr="00B912F0">
              <w:rPr>
                <w:rFonts w:hint="eastAsia"/>
              </w:rPr>
              <w:t>法学院</w:t>
            </w:r>
            <w:bookmarkEnd w:id="83"/>
          </w:p>
          <w:p w:rsidR="009E7891" w:rsidRDefault="009E7891" w:rsidP="009E7891">
            <w:pPr>
              <w:spacing w:line="400" w:lineRule="exact"/>
              <w:rPr>
                <w:rFonts w:eastAsia="宋体"/>
                <w:b/>
              </w:rPr>
            </w:pPr>
            <w:r w:rsidRPr="005801DE">
              <w:rPr>
                <w:rFonts w:eastAsia="宋体" w:hint="eastAsia"/>
                <w:b/>
              </w:rPr>
              <w:t>学科专业名称及代码：</w:t>
            </w:r>
          </w:p>
          <w:p w:rsidR="009E7891" w:rsidRPr="005801DE" w:rsidRDefault="009E7891" w:rsidP="009E7891">
            <w:pPr>
              <w:spacing w:line="400" w:lineRule="exact"/>
              <w:jc w:val="left"/>
              <w:rPr>
                <w:rFonts w:eastAsia="宋体"/>
                <w:b/>
              </w:rPr>
            </w:pPr>
            <w:r w:rsidRPr="00C9015E">
              <w:rPr>
                <w:rFonts w:ascii="Arial" w:eastAsia="宋体" w:hAnsi="Arial" w:hint="eastAsia"/>
                <w:bCs/>
                <w:szCs w:val="18"/>
              </w:rPr>
              <w:t>法学（</w:t>
            </w:r>
            <w:r w:rsidRPr="00C9015E">
              <w:rPr>
                <w:rFonts w:ascii="Arial" w:eastAsia="宋体" w:hAnsi="Arial" w:hint="eastAsia"/>
                <w:bCs/>
                <w:szCs w:val="18"/>
              </w:rPr>
              <w:t>030100</w:t>
            </w:r>
            <w:r w:rsidRPr="00C9015E">
              <w:rPr>
                <w:rFonts w:ascii="Arial" w:eastAsia="宋体" w:hAnsi="Arial" w:hint="eastAsia"/>
                <w:bCs/>
                <w:szCs w:val="18"/>
              </w:rPr>
              <w:t>）（按一级学科硕士点招生，包括宪法学与行政法学、刑法学、民商法学、诉讼法学</w:t>
            </w:r>
            <w:r w:rsidRPr="00C9015E">
              <w:rPr>
                <w:rFonts w:ascii="Arial" w:eastAsia="宋体" w:hAnsi="Arial" w:hint="eastAsia"/>
                <w:bCs/>
                <w:szCs w:val="18"/>
              </w:rPr>
              <w:t>4</w:t>
            </w:r>
            <w:r w:rsidRPr="00C9015E">
              <w:rPr>
                <w:rFonts w:ascii="Arial" w:eastAsia="宋体" w:hAnsi="Arial" w:hint="eastAsia"/>
                <w:bCs/>
                <w:szCs w:val="18"/>
              </w:rPr>
              <w:t>个二级学科硕士点）</w:t>
            </w:r>
          </w:p>
          <w:p w:rsidR="009E7891" w:rsidRPr="005801DE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</w:p>
        </w:tc>
        <w:tc>
          <w:tcPr>
            <w:tcW w:w="1023" w:type="dxa"/>
          </w:tcPr>
          <w:p w:rsidR="009E7891" w:rsidRPr="00C3545C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C3545C">
              <w:rPr>
                <w:rFonts w:eastAsia="宋体" w:hint="eastAsia"/>
                <w:szCs w:val="21"/>
              </w:rPr>
              <w:t>1.</w:t>
            </w:r>
            <w:r w:rsidRPr="00C3545C">
              <w:rPr>
                <w:rFonts w:eastAsia="宋体" w:hint="eastAsia"/>
                <w:szCs w:val="21"/>
              </w:rPr>
              <w:t>宪法学与行政法学</w:t>
            </w:r>
          </w:p>
          <w:p w:rsidR="009E7891" w:rsidRPr="00C3545C" w:rsidRDefault="009E7891" w:rsidP="009E7891">
            <w:pPr>
              <w:widowControl/>
              <w:spacing w:line="28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9E7891" w:rsidRPr="00C3545C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C3545C">
              <w:rPr>
                <w:rFonts w:eastAsia="宋体" w:hint="eastAsia"/>
                <w:szCs w:val="21"/>
              </w:rPr>
              <w:t>张景峰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3545C">
              <w:rPr>
                <w:rFonts w:eastAsia="宋体" w:hint="eastAsia"/>
                <w:szCs w:val="21"/>
              </w:rPr>
              <w:t>郭国坚</w:t>
            </w:r>
          </w:p>
        </w:tc>
        <w:tc>
          <w:tcPr>
            <w:tcW w:w="542" w:type="dxa"/>
            <w:vMerge w:val="restart"/>
          </w:tcPr>
          <w:p w:rsidR="009E7891" w:rsidRDefault="009E7891" w:rsidP="009E7891">
            <w:pPr>
              <w:spacing w:line="300" w:lineRule="exact"/>
              <w:ind w:firstLineChars="100" w:firstLine="241"/>
              <w:rPr>
                <w:rFonts w:eastAsia="宋体"/>
                <w:b/>
                <w:sz w:val="24"/>
              </w:rPr>
            </w:pPr>
          </w:p>
          <w:p w:rsidR="009E7891" w:rsidRPr="00B912F0" w:rsidRDefault="009865FF" w:rsidP="009E7891">
            <w:pPr>
              <w:spacing w:line="300" w:lineRule="exact"/>
              <w:rPr>
                <w:rFonts w:eastAsia="宋体"/>
                <w:b/>
              </w:rPr>
            </w:pPr>
            <w:r>
              <w:rPr>
                <w:rFonts w:eastAsia="宋体"/>
                <w:b/>
                <w:sz w:val="24"/>
              </w:rPr>
              <w:t>9</w:t>
            </w:r>
          </w:p>
        </w:tc>
        <w:tc>
          <w:tcPr>
            <w:tcW w:w="1379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第一单元：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</w:rPr>
              <w:t>101</w:t>
            </w:r>
            <w:r w:rsidRPr="00B912F0">
              <w:rPr>
                <w:rFonts w:eastAsia="宋体" w:hint="eastAsia"/>
              </w:rPr>
              <w:t>思想政治理论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第二单元：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/>
              </w:rPr>
              <w:t>201</w:t>
            </w:r>
            <w:r w:rsidRPr="00B912F0">
              <w:rPr>
                <w:rFonts w:eastAsia="宋体" w:hint="eastAsia"/>
              </w:rPr>
              <w:t>英语一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第三单元：</w:t>
            </w:r>
          </w:p>
          <w:p w:rsidR="009E7891" w:rsidRDefault="009E7891" w:rsidP="009E7891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9865FF">
              <w:rPr>
                <w:rFonts w:ascii="宋体" w:hAnsi="宋体" w:cs="宋体" w:hint="eastAsia"/>
                <w:kern w:val="0"/>
                <w:szCs w:val="21"/>
              </w:rPr>
              <w:t>690</w:t>
            </w:r>
            <w:r>
              <w:rPr>
                <w:rFonts w:ascii="宋体" w:eastAsia="宋体" w:hAnsi="宋体" w:cs="宋体" w:hint="eastAsia"/>
                <w:szCs w:val="21"/>
              </w:rPr>
              <w:t>法理学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</w:rPr>
              <w:t>宪法学、刑事诉讼法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</w:rPr>
              <w:t>民事诉讼法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第四单元：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9865FF">
              <w:rPr>
                <w:rFonts w:ascii="宋体" w:hAnsi="宋体" w:cs="宋体" w:hint="eastAsia"/>
                <w:kern w:val="0"/>
                <w:szCs w:val="21"/>
              </w:rPr>
              <w:t>988</w:t>
            </w:r>
            <w:r>
              <w:rPr>
                <w:rFonts w:ascii="宋体" w:eastAsia="宋体" w:hAnsi="宋体" w:cs="宋体" w:hint="eastAsia"/>
                <w:szCs w:val="21"/>
              </w:rPr>
              <w:t>刑法学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</w:rPr>
              <w:t>民法学</w:t>
            </w:r>
          </w:p>
        </w:tc>
        <w:tc>
          <w:tcPr>
            <w:tcW w:w="1378" w:type="dxa"/>
            <w:vMerge w:val="restart"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  <w:p w:rsidR="009E7891" w:rsidRPr="00B912F0" w:rsidRDefault="009865FF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  <w:r>
              <w:rPr>
                <w:rFonts w:eastAsia="宋体" w:hint="eastAsia"/>
                <w:b/>
              </w:rPr>
              <w:t>郭</w:t>
            </w:r>
            <w:r w:rsidR="009E7891">
              <w:rPr>
                <w:rFonts w:eastAsia="宋体" w:hint="eastAsia"/>
                <w:b/>
              </w:rPr>
              <w:t>老师：</w:t>
            </w:r>
            <w:r w:rsidR="009E7891">
              <w:rPr>
                <w:rFonts w:eastAsia="宋体" w:hint="eastAsia"/>
                <w:b/>
              </w:rPr>
              <w:t>0379-65627385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复试科目名称：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</w:rPr>
              <w:t>法理学</w:t>
            </w: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</w:p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</w:rPr>
            </w:pPr>
            <w:r w:rsidRPr="00B912F0">
              <w:rPr>
                <w:rFonts w:eastAsia="宋体" w:hint="eastAsia"/>
                <w:b/>
              </w:rPr>
              <w:t>同等学力加试科目名称：</w:t>
            </w:r>
          </w:p>
          <w:p w:rsidR="00611E30" w:rsidRPr="00611E30" w:rsidRDefault="009E7891" w:rsidP="00611E30">
            <w:pPr>
              <w:spacing w:line="300" w:lineRule="exact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行政法学</w:t>
            </w:r>
          </w:p>
          <w:p w:rsidR="009E7891" w:rsidRPr="00B912F0" w:rsidRDefault="00611E30" w:rsidP="00611E30">
            <w:pPr>
              <w:spacing w:line="300" w:lineRule="exact"/>
              <w:jc w:val="left"/>
              <w:rPr>
                <w:rFonts w:eastAsia="宋体"/>
              </w:rPr>
            </w:pPr>
            <w:r w:rsidRPr="00611E30">
              <w:rPr>
                <w:rFonts w:eastAsia="宋体" w:hint="eastAsia"/>
              </w:rPr>
              <w:t>行政诉讼法</w:t>
            </w:r>
          </w:p>
        </w:tc>
      </w:tr>
      <w:tr w:rsidR="009E7891" w:rsidRPr="00B912F0" w:rsidTr="00463823">
        <w:trPr>
          <w:cantSplit/>
          <w:trHeight w:val="992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C3545C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C3545C">
              <w:rPr>
                <w:rFonts w:eastAsia="宋体" w:hint="eastAsia"/>
                <w:szCs w:val="21"/>
              </w:rPr>
              <w:t>2.</w:t>
            </w:r>
            <w:r w:rsidRPr="00C3545C">
              <w:rPr>
                <w:rFonts w:eastAsia="宋体" w:hint="eastAsia"/>
                <w:szCs w:val="21"/>
              </w:rPr>
              <w:t>刑法学</w:t>
            </w:r>
          </w:p>
          <w:p w:rsidR="009E7891" w:rsidRPr="00C3545C" w:rsidRDefault="009E7891" w:rsidP="009E7891">
            <w:pPr>
              <w:widowControl/>
              <w:spacing w:line="28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9E7891" w:rsidRPr="00C3545C" w:rsidRDefault="009E7891" w:rsidP="009E7891">
            <w:pPr>
              <w:widowControl/>
              <w:spacing w:line="280" w:lineRule="exact"/>
              <w:rPr>
                <w:rFonts w:eastAsia="宋体"/>
                <w:szCs w:val="21"/>
              </w:rPr>
            </w:pPr>
            <w:r w:rsidRPr="00C3545C">
              <w:rPr>
                <w:rFonts w:eastAsia="宋体" w:hint="eastAsia"/>
                <w:szCs w:val="21"/>
              </w:rPr>
              <w:t>王君祥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3545C">
              <w:rPr>
                <w:rFonts w:eastAsia="宋体" w:hint="eastAsia"/>
                <w:szCs w:val="21"/>
              </w:rPr>
              <w:t>王俊平</w:t>
            </w:r>
          </w:p>
          <w:p w:rsidR="009E7891" w:rsidRPr="00C3545C" w:rsidRDefault="009E7891" w:rsidP="009E7891">
            <w:pPr>
              <w:widowControl/>
              <w:spacing w:line="280" w:lineRule="exact"/>
              <w:rPr>
                <w:rFonts w:eastAsia="宋体"/>
                <w:szCs w:val="21"/>
              </w:rPr>
            </w:pP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100" w:firstLine="241"/>
              <w:jc w:val="left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9E7891" w:rsidRPr="00B912F0" w:rsidTr="00463823">
        <w:trPr>
          <w:cantSplit/>
          <w:trHeight w:val="826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C3545C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C3545C">
              <w:rPr>
                <w:rFonts w:eastAsia="宋体" w:hint="eastAsia"/>
                <w:szCs w:val="21"/>
              </w:rPr>
              <w:t>3.</w:t>
            </w:r>
            <w:r w:rsidRPr="00C3545C">
              <w:rPr>
                <w:rFonts w:eastAsia="宋体" w:hint="eastAsia"/>
                <w:szCs w:val="21"/>
              </w:rPr>
              <w:t>民商法学</w:t>
            </w:r>
          </w:p>
          <w:p w:rsidR="009E7891" w:rsidRPr="00C3545C" w:rsidRDefault="009E7891" w:rsidP="009E7891">
            <w:pPr>
              <w:widowControl/>
              <w:spacing w:line="280" w:lineRule="exact"/>
              <w:rPr>
                <w:rFonts w:eastAsia="宋体"/>
                <w:szCs w:val="21"/>
              </w:rPr>
            </w:pPr>
          </w:p>
        </w:tc>
        <w:tc>
          <w:tcPr>
            <w:tcW w:w="1417" w:type="dxa"/>
          </w:tcPr>
          <w:p w:rsidR="009865FF" w:rsidRPr="009865FF" w:rsidRDefault="009E7891" w:rsidP="009865FF">
            <w:pPr>
              <w:widowControl/>
              <w:spacing w:line="280" w:lineRule="exact"/>
              <w:rPr>
                <w:rFonts w:eastAsia="宋体"/>
                <w:szCs w:val="21"/>
              </w:rPr>
            </w:pPr>
            <w:r w:rsidRPr="00C3545C">
              <w:rPr>
                <w:rFonts w:eastAsia="宋体" w:hint="eastAsia"/>
                <w:szCs w:val="21"/>
              </w:rPr>
              <w:t>杨连专</w:t>
            </w:r>
            <w:r w:rsidR="009865FF">
              <w:rPr>
                <w:rFonts w:eastAsia="宋体" w:hint="eastAsia"/>
                <w:szCs w:val="21"/>
              </w:rPr>
              <w:t xml:space="preserve"> </w:t>
            </w:r>
            <w:r w:rsidR="009865FF" w:rsidRPr="009865FF">
              <w:rPr>
                <w:rFonts w:eastAsia="宋体" w:hint="eastAsia"/>
                <w:szCs w:val="21"/>
              </w:rPr>
              <w:t>黄权伟</w:t>
            </w:r>
          </w:p>
          <w:p w:rsidR="009E7891" w:rsidRPr="00C3545C" w:rsidRDefault="009865FF" w:rsidP="009865FF">
            <w:pPr>
              <w:spacing w:line="280" w:lineRule="exact"/>
              <w:rPr>
                <w:rFonts w:eastAsia="宋体"/>
                <w:szCs w:val="21"/>
              </w:rPr>
            </w:pPr>
            <w:r w:rsidRPr="009865FF">
              <w:rPr>
                <w:rFonts w:eastAsia="宋体" w:hint="eastAsia"/>
                <w:szCs w:val="21"/>
              </w:rPr>
              <w:t>李</w:t>
            </w:r>
            <w:r w:rsidRPr="009865FF">
              <w:rPr>
                <w:rFonts w:eastAsia="宋体" w:hint="eastAsia"/>
                <w:szCs w:val="21"/>
              </w:rPr>
              <w:t xml:space="preserve">  </w:t>
            </w:r>
            <w:r w:rsidRPr="009865FF">
              <w:rPr>
                <w:rFonts w:eastAsia="宋体" w:hint="eastAsia"/>
                <w:szCs w:val="21"/>
              </w:rPr>
              <w:t>静</w:t>
            </w: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100" w:firstLine="241"/>
              <w:jc w:val="left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tr w:rsidR="009E7891" w:rsidRPr="00B912F0" w:rsidTr="00463823">
        <w:trPr>
          <w:cantSplit/>
          <w:trHeight w:val="972"/>
          <w:jc w:val="center"/>
        </w:trPr>
        <w:tc>
          <w:tcPr>
            <w:tcW w:w="1233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023" w:type="dxa"/>
          </w:tcPr>
          <w:p w:rsidR="009E7891" w:rsidRPr="00C3545C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C3545C">
              <w:rPr>
                <w:rFonts w:eastAsia="宋体" w:hint="eastAsia"/>
                <w:szCs w:val="21"/>
              </w:rPr>
              <w:t>4.</w:t>
            </w:r>
            <w:r w:rsidRPr="00C3545C">
              <w:rPr>
                <w:rFonts w:eastAsia="宋体" w:hint="eastAsia"/>
                <w:szCs w:val="21"/>
              </w:rPr>
              <w:t>诉讼法学</w:t>
            </w:r>
          </w:p>
        </w:tc>
        <w:tc>
          <w:tcPr>
            <w:tcW w:w="1417" w:type="dxa"/>
          </w:tcPr>
          <w:p w:rsidR="009E7891" w:rsidRPr="00C3545C" w:rsidRDefault="009E7891" w:rsidP="009E7891">
            <w:pPr>
              <w:spacing w:line="280" w:lineRule="exact"/>
              <w:rPr>
                <w:rFonts w:eastAsia="宋体"/>
                <w:szCs w:val="21"/>
              </w:rPr>
            </w:pPr>
            <w:r w:rsidRPr="00C3545C">
              <w:rPr>
                <w:rFonts w:eastAsia="宋体" w:hint="eastAsia"/>
                <w:szCs w:val="21"/>
              </w:rPr>
              <w:t>杨艺红</w:t>
            </w:r>
            <w:r>
              <w:rPr>
                <w:rFonts w:eastAsia="宋体" w:hint="eastAsia"/>
                <w:szCs w:val="21"/>
              </w:rPr>
              <w:t xml:space="preserve"> </w:t>
            </w:r>
            <w:r w:rsidRPr="00C3545C">
              <w:rPr>
                <w:rFonts w:eastAsia="宋体" w:hint="eastAsia"/>
                <w:szCs w:val="21"/>
              </w:rPr>
              <w:t>林国强</w:t>
            </w:r>
          </w:p>
        </w:tc>
        <w:tc>
          <w:tcPr>
            <w:tcW w:w="542" w:type="dxa"/>
            <w:vMerge/>
          </w:tcPr>
          <w:p w:rsidR="009E7891" w:rsidRDefault="009E7891" w:rsidP="009E7891">
            <w:pPr>
              <w:spacing w:line="300" w:lineRule="exact"/>
              <w:ind w:firstLineChars="100" w:firstLine="241"/>
              <w:jc w:val="left"/>
              <w:rPr>
                <w:rFonts w:eastAsia="宋体"/>
                <w:b/>
                <w:sz w:val="24"/>
              </w:rPr>
            </w:pPr>
          </w:p>
        </w:tc>
        <w:tc>
          <w:tcPr>
            <w:tcW w:w="1379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378" w:type="dxa"/>
            <w:vMerge/>
          </w:tcPr>
          <w:p w:rsidR="009E7891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9E7891" w:rsidRPr="00B912F0" w:rsidRDefault="009E7891" w:rsidP="009E7891">
            <w:pPr>
              <w:spacing w:line="300" w:lineRule="exact"/>
              <w:jc w:val="left"/>
              <w:rPr>
                <w:rFonts w:eastAsia="宋体"/>
                <w:b/>
              </w:rPr>
            </w:pPr>
          </w:p>
        </w:tc>
      </w:tr>
      <w:bookmarkEnd w:id="11"/>
    </w:tbl>
    <w:p w:rsidR="005A2814" w:rsidRPr="00B912F0" w:rsidRDefault="005A2814" w:rsidP="005A2814">
      <w:pPr>
        <w:widowControl/>
        <w:shd w:val="clear" w:color="auto" w:fill="FFFFFF"/>
        <w:tabs>
          <w:tab w:val="left" w:pos="-126"/>
        </w:tabs>
        <w:spacing w:line="400" w:lineRule="exact"/>
        <w:jc w:val="left"/>
        <w:rPr>
          <w:rFonts w:eastAsia="宋体" w:hAnsi="Arial"/>
          <w:kern w:val="0"/>
          <w:sz w:val="21"/>
          <w:szCs w:val="21"/>
        </w:rPr>
      </w:pPr>
    </w:p>
    <w:p w:rsidR="005A2814" w:rsidRPr="00B912F0" w:rsidRDefault="005A2814" w:rsidP="005A2814">
      <w:pPr>
        <w:widowControl/>
        <w:shd w:val="clear" w:color="auto" w:fill="FFFFFF"/>
        <w:tabs>
          <w:tab w:val="left" w:pos="-126"/>
        </w:tabs>
        <w:spacing w:line="400" w:lineRule="exact"/>
        <w:jc w:val="left"/>
        <w:rPr>
          <w:rFonts w:eastAsia="宋体"/>
          <w:kern w:val="0"/>
          <w:sz w:val="21"/>
          <w:szCs w:val="21"/>
        </w:rPr>
      </w:pPr>
    </w:p>
    <w:p w:rsidR="00581AC8" w:rsidRPr="00B912F0" w:rsidRDefault="00581AC8"/>
    <w:sectPr w:rsidR="00581AC8" w:rsidRPr="00B912F0" w:rsidSect="00581AC8"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9D4" w:rsidRDefault="006849D4" w:rsidP="000D1666">
      <w:r>
        <w:separator/>
      </w:r>
    </w:p>
  </w:endnote>
  <w:endnote w:type="continuationSeparator" w:id="0">
    <w:p w:rsidR="006849D4" w:rsidRDefault="006849D4" w:rsidP="000D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9D4" w:rsidRDefault="006849D4" w:rsidP="00954345">
    <w:pPr>
      <w:pStyle w:val="a5"/>
      <w:framePr w:wrap="around" w:vAnchor="text" w:hAnchor="margin" w:xAlign="outside" w:y="256"/>
      <w:rPr>
        <w:rStyle w:val="a6"/>
      </w:rPr>
    </w:pPr>
    <w:r>
      <w:rPr>
        <w:rStyle w:val="a6"/>
        <w:rFonts w:hint="eastAsia"/>
      </w:rPr>
      <w:t>—</w:t>
    </w: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689F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  <w:rFonts w:hint="eastAsia"/>
      </w:rPr>
      <w:t>—</w:t>
    </w:r>
  </w:p>
  <w:p w:rsidR="006849D4" w:rsidRPr="00032C0C" w:rsidRDefault="00C1689F" w:rsidP="00954345">
    <w:pPr>
      <w:pStyle w:val="a5"/>
      <w:ind w:right="360"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0;margin-top:-1.8pt;width:256.7pt;height:33.6pt;z-index:251657728;mso-position-horizontal:center" filled="f" stroked="f">
          <v:textbox style="mso-next-textbox:#_x0000_s1027" inset="1mm,1mm,1mm,1mm">
            <w:txbxContent>
              <w:p w:rsidR="006849D4" w:rsidRPr="004910F9" w:rsidRDefault="006849D4" w:rsidP="00954345">
                <w:pPr>
                  <w:rPr>
                    <w:rFonts w:ascii="楷体_GB2312"/>
                    <w:szCs w:val="18"/>
                  </w:rPr>
                </w:pPr>
                <w:r w:rsidRPr="004910F9">
                  <w:rPr>
                    <w:rFonts w:ascii="楷体_GB2312" w:hint="eastAsia"/>
                    <w:szCs w:val="18"/>
                  </w:rPr>
                  <w:t xml:space="preserve">单位代码：10464           单位名称：河南科技大学          </w:t>
                </w:r>
              </w:p>
              <w:p w:rsidR="006849D4" w:rsidRPr="004910F9" w:rsidRDefault="006849D4" w:rsidP="00954345">
                <w:pPr>
                  <w:rPr>
                    <w:rFonts w:ascii="楷体_GB2312"/>
                    <w:szCs w:val="18"/>
                  </w:rPr>
                </w:pPr>
                <w:r w:rsidRPr="004910F9">
                  <w:rPr>
                    <w:rFonts w:ascii="楷体_GB2312" w:hint="eastAsia"/>
                    <w:szCs w:val="18"/>
                  </w:rPr>
                  <w:t>联系电话、传真：（0379）64231373  联系人：</w:t>
                </w:r>
                <w:smartTag w:uri="urn:schemas-microsoft-com:office:smarttags" w:element="PersonName">
                  <w:smartTagPr>
                    <w:attr w:name="ProductID" w:val="侯"/>
                  </w:smartTagPr>
                  <w:r>
                    <w:rPr>
                      <w:rFonts w:ascii="楷体_GB2312" w:hint="eastAsia"/>
                      <w:szCs w:val="18"/>
                    </w:rPr>
                    <w:t>侯</w:t>
                  </w:r>
                </w:smartTag>
                <w:r w:rsidRPr="004910F9">
                  <w:rPr>
                    <w:rFonts w:ascii="楷体_GB2312" w:hint="eastAsia"/>
                    <w:szCs w:val="18"/>
                  </w:rPr>
                  <w:t xml:space="preserve">老师 </w:t>
                </w:r>
                <w:smartTag w:uri="urn:schemas-microsoft-com:office:smarttags" w:element="PersonName">
                  <w:smartTagPr>
                    <w:attr w:name="ProductID" w:val="蔡"/>
                  </w:smartTagPr>
                  <w:r>
                    <w:rPr>
                      <w:rFonts w:ascii="楷体_GB2312" w:hint="eastAsia"/>
                      <w:szCs w:val="18"/>
                    </w:rPr>
                    <w:t>蔡</w:t>
                  </w:r>
                </w:smartTag>
                <w:r w:rsidRPr="004910F9">
                  <w:rPr>
                    <w:rFonts w:ascii="楷体_GB2312" w:hint="eastAsia"/>
                    <w:szCs w:val="18"/>
                  </w:rPr>
                  <w:t>老师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9D4" w:rsidRDefault="006849D4" w:rsidP="000D1666">
      <w:r>
        <w:separator/>
      </w:r>
    </w:p>
  </w:footnote>
  <w:footnote w:type="continuationSeparator" w:id="0">
    <w:p w:rsidR="006849D4" w:rsidRDefault="006849D4" w:rsidP="000D1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9D4" w:rsidRPr="00435573" w:rsidRDefault="006849D4" w:rsidP="00954345">
    <w:pPr>
      <w:pStyle w:val="a7"/>
      <w:pBdr>
        <w:bottom w:val="single" w:sz="4" w:space="1" w:color="auto"/>
      </w:pBdr>
      <w:rPr>
        <w:rFonts w:eastAsia="宋体"/>
        <w:sz w:val="24"/>
        <w:szCs w:val="24"/>
      </w:rPr>
    </w:pPr>
    <w:r w:rsidRPr="00435573">
      <w:rPr>
        <w:rFonts w:eastAsia="宋体" w:hint="eastAsia"/>
        <w:color w:val="000000"/>
        <w:sz w:val="24"/>
        <w:szCs w:val="24"/>
      </w:rPr>
      <w:t>河南科技大学</w:t>
    </w:r>
    <w:r>
      <w:rPr>
        <w:rFonts w:eastAsia="宋体" w:hint="eastAsia"/>
        <w:color w:val="000000"/>
        <w:sz w:val="24"/>
        <w:szCs w:val="24"/>
      </w:rPr>
      <w:t>2021</w:t>
    </w:r>
    <w:r w:rsidRPr="00435573">
      <w:rPr>
        <w:rFonts w:eastAsia="宋体" w:hint="eastAsia"/>
        <w:color w:val="000000"/>
        <w:sz w:val="24"/>
        <w:szCs w:val="24"/>
      </w:rPr>
      <w:t>年</w:t>
    </w:r>
    <w:r>
      <w:rPr>
        <w:rFonts w:eastAsia="宋体" w:hint="eastAsia"/>
        <w:color w:val="000000"/>
        <w:sz w:val="24"/>
        <w:szCs w:val="24"/>
      </w:rPr>
      <w:t>全日制学术学位</w:t>
    </w:r>
    <w:r w:rsidRPr="00435573">
      <w:rPr>
        <w:rFonts w:eastAsia="宋体" w:hint="eastAsia"/>
        <w:color w:val="000000"/>
        <w:sz w:val="24"/>
        <w:szCs w:val="24"/>
      </w:rPr>
      <w:t>硕士研究生</w:t>
    </w:r>
    <w:r>
      <w:rPr>
        <w:rFonts w:eastAsia="宋体" w:hint="eastAsia"/>
        <w:color w:val="000000"/>
        <w:sz w:val="24"/>
        <w:szCs w:val="24"/>
      </w:rPr>
      <w:t>招生专业学科</w:t>
    </w:r>
    <w:r w:rsidRPr="003F5656">
      <w:rPr>
        <w:rFonts w:eastAsia="宋体" w:hint="eastAsia"/>
        <w:color w:val="000000"/>
        <w:sz w:val="24"/>
        <w:szCs w:val="24"/>
      </w:rPr>
      <w:t>、专业目录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9D4" w:rsidRPr="003F5656" w:rsidRDefault="006849D4" w:rsidP="00954345">
    <w:pPr>
      <w:pStyle w:val="a7"/>
      <w:pBdr>
        <w:bottom w:val="single" w:sz="4" w:space="1" w:color="auto"/>
      </w:pBdr>
      <w:rPr>
        <w:rFonts w:ascii="宋体" w:eastAsia="宋体" w:hAnsi="宋体"/>
        <w:sz w:val="24"/>
        <w:szCs w:val="24"/>
      </w:rPr>
    </w:pPr>
    <w:r w:rsidRPr="003F5656">
      <w:rPr>
        <w:rFonts w:eastAsia="宋体" w:hint="eastAsia"/>
        <w:color w:val="000000"/>
        <w:sz w:val="24"/>
        <w:szCs w:val="24"/>
      </w:rPr>
      <w:t>河南科技大学</w:t>
    </w:r>
    <w:r>
      <w:rPr>
        <w:rFonts w:eastAsia="宋体" w:hint="eastAsia"/>
        <w:color w:val="000000"/>
        <w:sz w:val="24"/>
        <w:szCs w:val="24"/>
      </w:rPr>
      <w:t>2018</w:t>
    </w:r>
    <w:r w:rsidRPr="003F5656">
      <w:rPr>
        <w:rFonts w:eastAsia="宋体" w:hint="eastAsia"/>
        <w:color w:val="000000"/>
        <w:sz w:val="24"/>
        <w:szCs w:val="24"/>
      </w:rPr>
      <w:t>年</w:t>
    </w:r>
    <w:r>
      <w:rPr>
        <w:rFonts w:eastAsia="宋体" w:hint="eastAsia"/>
        <w:color w:val="000000"/>
        <w:sz w:val="24"/>
        <w:szCs w:val="24"/>
      </w:rPr>
      <w:t>全日制</w:t>
    </w:r>
    <w:r w:rsidRPr="00C119A5">
      <w:rPr>
        <w:rFonts w:eastAsia="宋体" w:hint="eastAsia"/>
        <w:color w:val="000000"/>
        <w:sz w:val="24"/>
        <w:szCs w:val="24"/>
      </w:rPr>
      <w:t>专业学位</w:t>
    </w:r>
    <w:r w:rsidRPr="003F5656">
      <w:rPr>
        <w:rFonts w:eastAsia="宋体" w:hint="eastAsia"/>
        <w:color w:val="000000"/>
        <w:sz w:val="24"/>
        <w:szCs w:val="24"/>
      </w:rPr>
      <w:t>硕士研究生招生</w:t>
    </w:r>
    <w:r>
      <w:rPr>
        <w:rFonts w:eastAsia="宋体" w:hint="eastAsia"/>
        <w:color w:val="000000"/>
        <w:sz w:val="24"/>
        <w:szCs w:val="24"/>
      </w:rPr>
      <w:t>专业类别</w:t>
    </w:r>
    <w:r w:rsidRPr="003F5656">
      <w:rPr>
        <w:rFonts w:eastAsia="宋体" w:hint="eastAsia"/>
        <w:color w:val="000000"/>
        <w:sz w:val="24"/>
        <w:szCs w:val="24"/>
      </w:rPr>
      <w:t>、专业</w:t>
    </w:r>
    <w:r>
      <w:rPr>
        <w:rFonts w:eastAsia="宋体" w:hint="eastAsia"/>
        <w:color w:val="000000"/>
        <w:sz w:val="24"/>
        <w:szCs w:val="24"/>
      </w:rPr>
      <w:t>领域</w:t>
    </w:r>
    <w:r w:rsidRPr="003F5656">
      <w:rPr>
        <w:rFonts w:eastAsia="宋体" w:hint="eastAsia"/>
        <w:color w:val="000000"/>
        <w:sz w:val="24"/>
        <w:szCs w:val="24"/>
      </w:rPr>
      <w:t>目录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B7B7E"/>
    <w:multiLevelType w:val="singleLevel"/>
    <w:tmpl w:val="DBF648D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1BC87B04"/>
    <w:multiLevelType w:val="hybridMultilevel"/>
    <w:tmpl w:val="02FA834E"/>
    <w:lvl w:ilvl="0" w:tplc="D34CB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D40D7C"/>
    <w:multiLevelType w:val="hybridMultilevel"/>
    <w:tmpl w:val="ABD466C2"/>
    <w:lvl w:ilvl="0" w:tplc="F93AD8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A777B5"/>
    <w:multiLevelType w:val="hybridMultilevel"/>
    <w:tmpl w:val="9850C562"/>
    <w:lvl w:ilvl="0" w:tplc="953A715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5BE2A97"/>
    <w:multiLevelType w:val="singleLevel"/>
    <w:tmpl w:val="DBF648DF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26EA18CA"/>
    <w:multiLevelType w:val="hybridMultilevel"/>
    <w:tmpl w:val="295AB816"/>
    <w:lvl w:ilvl="0" w:tplc="5DC83E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C237C7B"/>
    <w:multiLevelType w:val="hybridMultilevel"/>
    <w:tmpl w:val="06DEE17A"/>
    <w:lvl w:ilvl="0" w:tplc="325081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C487AD4"/>
    <w:multiLevelType w:val="hybridMultilevel"/>
    <w:tmpl w:val="ABD466C2"/>
    <w:lvl w:ilvl="0" w:tplc="F93AD8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D51567"/>
    <w:multiLevelType w:val="hybridMultilevel"/>
    <w:tmpl w:val="B154660A"/>
    <w:lvl w:ilvl="0" w:tplc="DC1E1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FB10312"/>
    <w:multiLevelType w:val="hybridMultilevel"/>
    <w:tmpl w:val="08727960"/>
    <w:lvl w:ilvl="0" w:tplc="5734DCB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FE6402B"/>
    <w:multiLevelType w:val="hybridMultilevel"/>
    <w:tmpl w:val="C45A4B5A"/>
    <w:lvl w:ilvl="0" w:tplc="7C100C36">
      <w:start w:val="1"/>
      <w:numFmt w:val="decimalEnclosedCircle"/>
      <w:lvlText w:val="%1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F457E50"/>
    <w:multiLevelType w:val="hybridMultilevel"/>
    <w:tmpl w:val="1B46B922"/>
    <w:lvl w:ilvl="0" w:tplc="51D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87C0CBC"/>
    <w:multiLevelType w:val="hybridMultilevel"/>
    <w:tmpl w:val="BF72ED2C"/>
    <w:lvl w:ilvl="0" w:tplc="B48A8A80">
      <w:start w:val="1"/>
      <w:numFmt w:val="decimalEnclosedCircle"/>
      <w:lvlText w:val="%1"/>
      <w:lvlJc w:val="left"/>
      <w:pPr>
        <w:ind w:left="506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986" w:hanging="420"/>
      </w:pPr>
    </w:lvl>
    <w:lvl w:ilvl="2" w:tplc="0409001B" w:tentative="1">
      <w:start w:val="1"/>
      <w:numFmt w:val="lowerRoman"/>
      <w:lvlText w:val="%3."/>
      <w:lvlJc w:val="right"/>
      <w:pPr>
        <w:ind w:left="1406" w:hanging="420"/>
      </w:pPr>
    </w:lvl>
    <w:lvl w:ilvl="3" w:tplc="0409000F" w:tentative="1">
      <w:start w:val="1"/>
      <w:numFmt w:val="decimal"/>
      <w:lvlText w:val="%4."/>
      <w:lvlJc w:val="left"/>
      <w:pPr>
        <w:ind w:left="1826" w:hanging="420"/>
      </w:pPr>
    </w:lvl>
    <w:lvl w:ilvl="4" w:tplc="04090019" w:tentative="1">
      <w:start w:val="1"/>
      <w:numFmt w:val="lowerLetter"/>
      <w:lvlText w:val="%5)"/>
      <w:lvlJc w:val="left"/>
      <w:pPr>
        <w:ind w:left="2246" w:hanging="420"/>
      </w:pPr>
    </w:lvl>
    <w:lvl w:ilvl="5" w:tplc="0409001B" w:tentative="1">
      <w:start w:val="1"/>
      <w:numFmt w:val="lowerRoman"/>
      <w:lvlText w:val="%6."/>
      <w:lvlJc w:val="right"/>
      <w:pPr>
        <w:ind w:left="2666" w:hanging="420"/>
      </w:pPr>
    </w:lvl>
    <w:lvl w:ilvl="6" w:tplc="0409000F" w:tentative="1">
      <w:start w:val="1"/>
      <w:numFmt w:val="decimal"/>
      <w:lvlText w:val="%7."/>
      <w:lvlJc w:val="left"/>
      <w:pPr>
        <w:ind w:left="3086" w:hanging="420"/>
      </w:pPr>
    </w:lvl>
    <w:lvl w:ilvl="7" w:tplc="04090019" w:tentative="1">
      <w:start w:val="1"/>
      <w:numFmt w:val="lowerLetter"/>
      <w:lvlText w:val="%8)"/>
      <w:lvlJc w:val="left"/>
      <w:pPr>
        <w:ind w:left="3506" w:hanging="420"/>
      </w:pPr>
    </w:lvl>
    <w:lvl w:ilvl="8" w:tplc="0409001B" w:tentative="1">
      <w:start w:val="1"/>
      <w:numFmt w:val="lowerRoman"/>
      <w:lvlText w:val="%9."/>
      <w:lvlJc w:val="right"/>
      <w:pPr>
        <w:ind w:left="3926" w:hanging="42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12"/>
  </w:num>
  <w:num w:numId="6">
    <w:abstractNumId w:val="4"/>
  </w:num>
  <w:num w:numId="7">
    <w:abstractNumId w:val="0"/>
  </w:num>
  <w:num w:numId="8">
    <w:abstractNumId w:val="6"/>
  </w:num>
  <w:num w:numId="9">
    <w:abstractNumId w:val="9"/>
  </w:num>
  <w:num w:numId="10">
    <w:abstractNumId w:val="1"/>
  </w:num>
  <w:num w:numId="11">
    <w:abstractNumId w:val="3"/>
  </w:num>
  <w:num w:numId="12">
    <w:abstractNumId w:val="11"/>
  </w:num>
  <w:num w:numId="13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2814"/>
    <w:rsid w:val="0000028E"/>
    <w:rsid w:val="00001535"/>
    <w:rsid w:val="000021E9"/>
    <w:rsid w:val="000031F9"/>
    <w:rsid w:val="00005671"/>
    <w:rsid w:val="0001184E"/>
    <w:rsid w:val="00011E07"/>
    <w:rsid w:val="00012C3E"/>
    <w:rsid w:val="00012C4A"/>
    <w:rsid w:val="00013AB7"/>
    <w:rsid w:val="000151DC"/>
    <w:rsid w:val="000178A7"/>
    <w:rsid w:val="00017F6D"/>
    <w:rsid w:val="00021B18"/>
    <w:rsid w:val="00022982"/>
    <w:rsid w:val="00026949"/>
    <w:rsid w:val="00027740"/>
    <w:rsid w:val="000277E3"/>
    <w:rsid w:val="00033D11"/>
    <w:rsid w:val="00035040"/>
    <w:rsid w:val="000356C1"/>
    <w:rsid w:val="00037B9D"/>
    <w:rsid w:val="00040947"/>
    <w:rsid w:val="00045D60"/>
    <w:rsid w:val="00045E96"/>
    <w:rsid w:val="00050165"/>
    <w:rsid w:val="00060F67"/>
    <w:rsid w:val="00063C3E"/>
    <w:rsid w:val="0007069B"/>
    <w:rsid w:val="00070CEE"/>
    <w:rsid w:val="00072277"/>
    <w:rsid w:val="00072B47"/>
    <w:rsid w:val="00074FBC"/>
    <w:rsid w:val="00075CB0"/>
    <w:rsid w:val="00075FDF"/>
    <w:rsid w:val="000820E1"/>
    <w:rsid w:val="00084A74"/>
    <w:rsid w:val="000864E7"/>
    <w:rsid w:val="00086516"/>
    <w:rsid w:val="00096A0B"/>
    <w:rsid w:val="00097C32"/>
    <w:rsid w:val="000A19D1"/>
    <w:rsid w:val="000A5EB1"/>
    <w:rsid w:val="000A6065"/>
    <w:rsid w:val="000A7B7B"/>
    <w:rsid w:val="000B1D96"/>
    <w:rsid w:val="000B2227"/>
    <w:rsid w:val="000B22AF"/>
    <w:rsid w:val="000B3166"/>
    <w:rsid w:val="000B5B7D"/>
    <w:rsid w:val="000B7A51"/>
    <w:rsid w:val="000C52E9"/>
    <w:rsid w:val="000C551D"/>
    <w:rsid w:val="000D1666"/>
    <w:rsid w:val="000D62A2"/>
    <w:rsid w:val="000D7095"/>
    <w:rsid w:val="000E11B3"/>
    <w:rsid w:val="000E32CC"/>
    <w:rsid w:val="000E401E"/>
    <w:rsid w:val="000E4CEA"/>
    <w:rsid w:val="000E4E3F"/>
    <w:rsid w:val="000F24CD"/>
    <w:rsid w:val="000F3807"/>
    <w:rsid w:val="000F7155"/>
    <w:rsid w:val="000F75A4"/>
    <w:rsid w:val="0010003B"/>
    <w:rsid w:val="00100673"/>
    <w:rsid w:val="00100FB3"/>
    <w:rsid w:val="001055A1"/>
    <w:rsid w:val="00107B2D"/>
    <w:rsid w:val="00111F5F"/>
    <w:rsid w:val="0011246A"/>
    <w:rsid w:val="001148E2"/>
    <w:rsid w:val="001175BD"/>
    <w:rsid w:val="00121A6B"/>
    <w:rsid w:val="00121C0F"/>
    <w:rsid w:val="00125B33"/>
    <w:rsid w:val="00130A8D"/>
    <w:rsid w:val="00134170"/>
    <w:rsid w:val="00135454"/>
    <w:rsid w:val="001362FE"/>
    <w:rsid w:val="00140703"/>
    <w:rsid w:val="00145538"/>
    <w:rsid w:val="0015288D"/>
    <w:rsid w:val="001530F0"/>
    <w:rsid w:val="00154043"/>
    <w:rsid w:val="00154560"/>
    <w:rsid w:val="00154B4F"/>
    <w:rsid w:val="00155343"/>
    <w:rsid w:val="00160232"/>
    <w:rsid w:val="00161076"/>
    <w:rsid w:val="00164587"/>
    <w:rsid w:val="00166A4F"/>
    <w:rsid w:val="001673E4"/>
    <w:rsid w:val="001708EF"/>
    <w:rsid w:val="0017163F"/>
    <w:rsid w:val="00171813"/>
    <w:rsid w:val="001728CC"/>
    <w:rsid w:val="00172977"/>
    <w:rsid w:val="001759D7"/>
    <w:rsid w:val="00175A6B"/>
    <w:rsid w:val="00175D8B"/>
    <w:rsid w:val="00176782"/>
    <w:rsid w:val="0018077E"/>
    <w:rsid w:val="00182EF3"/>
    <w:rsid w:val="00182F93"/>
    <w:rsid w:val="0018420E"/>
    <w:rsid w:val="001845D9"/>
    <w:rsid w:val="001878AB"/>
    <w:rsid w:val="00187ED0"/>
    <w:rsid w:val="00191705"/>
    <w:rsid w:val="001942B9"/>
    <w:rsid w:val="00197C13"/>
    <w:rsid w:val="00197E8A"/>
    <w:rsid w:val="001A153B"/>
    <w:rsid w:val="001B0F89"/>
    <w:rsid w:val="001B4600"/>
    <w:rsid w:val="001B4FA7"/>
    <w:rsid w:val="001B709F"/>
    <w:rsid w:val="001C0C49"/>
    <w:rsid w:val="001C3752"/>
    <w:rsid w:val="001D1467"/>
    <w:rsid w:val="001D46E0"/>
    <w:rsid w:val="001D774C"/>
    <w:rsid w:val="001E347E"/>
    <w:rsid w:val="001E4058"/>
    <w:rsid w:val="001E4FE8"/>
    <w:rsid w:val="001E50EC"/>
    <w:rsid w:val="001F13CC"/>
    <w:rsid w:val="001F49C9"/>
    <w:rsid w:val="001F7893"/>
    <w:rsid w:val="002014C4"/>
    <w:rsid w:val="00204099"/>
    <w:rsid w:val="00205054"/>
    <w:rsid w:val="0021105B"/>
    <w:rsid w:val="00212B0A"/>
    <w:rsid w:val="00213522"/>
    <w:rsid w:val="002141E7"/>
    <w:rsid w:val="00214AB1"/>
    <w:rsid w:val="00220AFC"/>
    <w:rsid w:val="002230D6"/>
    <w:rsid w:val="002245B0"/>
    <w:rsid w:val="00227EC1"/>
    <w:rsid w:val="00231491"/>
    <w:rsid w:val="00232852"/>
    <w:rsid w:val="00244688"/>
    <w:rsid w:val="00250C2E"/>
    <w:rsid w:val="00250D73"/>
    <w:rsid w:val="0025276A"/>
    <w:rsid w:val="0025516F"/>
    <w:rsid w:val="002561AC"/>
    <w:rsid w:val="002647C7"/>
    <w:rsid w:val="00264C5A"/>
    <w:rsid w:val="00265B67"/>
    <w:rsid w:val="00270F70"/>
    <w:rsid w:val="00272061"/>
    <w:rsid w:val="002720AC"/>
    <w:rsid w:val="00273AAB"/>
    <w:rsid w:val="002752E5"/>
    <w:rsid w:val="00283FE8"/>
    <w:rsid w:val="00284581"/>
    <w:rsid w:val="00291255"/>
    <w:rsid w:val="002918A7"/>
    <w:rsid w:val="00294527"/>
    <w:rsid w:val="00294F69"/>
    <w:rsid w:val="002A19F3"/>
    <w:rsid w:val="002A1B71"/>
    <w:rsid w:val="002A366A"/>
    <w:rsid w:val="002A41DE"/>
    <w:rsid w:val="002A6ABF"/>
    <w:rsid w:val="002B1A1B"/>
    <w:rsid w:val="002B20FC"/>
    <w:rsid w:val="002B2605"/>
    <w:rsid w:val="002B277C"/>
    <w:rsid w:val="002B3CB6"/>
    <w:rsid w:val="002B41C3"/>
    <w:rsid w:val="002B7985"/>
    <w:rsid w:val="002C3328"/>
    <w:rsid w:val="002C3D28"/>
    <w:rsid w:val="002C4B30"/>
    <w:rsid w:val="002C58CE"/>
    <w:rsid w:val="002D03C0"/>
    <w:rsid w:val="002D05BF"/>
    <w:rsid w:val="002D0B87"/>
    <w:rsid w:val="002D1E81"/>
    <w:rsid w:val="002D22BA"/>
    <w:rsid w:val="002D3592"/>
    <w:rsid w:val="002D44EF"/>
    <w:rsid w:val="002D52DC"/>
    <w:rsid w:val="002D6770"/>
    <w:rsid w:val="002D6A17"/>
    <w:rsid w:val="002D798B"/>
    <w:rsid w:val="002E230C"/>
    <w:rsid w:val="002E2F55"/>
    <w:rsid w:val="002E3A1C"/>
    <w:rsid w:val="002E44FE"/>
    <w:rsid w:val="002E5AD9"/>
    <w:rsid w:val="002E6A95"/>
    <w:rsid w:val="002F1315"/>
    <w:rsid w:val="002F31FB"/>
    <w:rsid w:val="002F3230"/>
    <w:rsid w:val="002F3BF9"/>
    <w:rsid w:val="002F6E7D"/>
    <w:rsid w:val="002F719D"/>
    <w:rsid w:val="002F7E90"/>
    <w:rsid w:val="003009C8"/>
    <w:rsid w:val="0030186E"/>
    <w:rsid w:val="003053CC"/>
    <w:rsid w:val="0031036D"/>
    <w:rsid w:val="0031283D"/>
    <w:rsid w:val="00313653"/>
    <w:rsid w:val="00313ABC"/>
    <w:rsid w:val="003175E9"/>
    <w:rsid w:val="003203D3"/>
    <w:rsid w:val="003206F3"/>
    <w:rsid w:val="00323593"/>
    <w:rsid w:val="0032710A"/>
    <w:rsid w:val="00332FBA"/>
    <w:rsid w:val="003359E7"/>
    <w:rsid w:val="00335FB6"/>
    <w:rsid w:val="00336093"/>
    <w:rsid w:val="00340A38"/>
    <w:rsid w:val="003445D1"/>
    <w:rsid w:val="003446BA"/>
    <w:rsid w:val="0034509C"/>
    <w:rsid w:val="003529AD"/>
    <w:rsid w:val="0035338D"/>
    <w:rsid w:val="00353D62"/>
    <w:rsid w:val="00354A0E"/>
    <w:rsid w:val="0035620D"/>
    <w:rsid w:val="00361F77"/>
    <w:rsid w:val="00363B04"/>
    <w:rsid w:val="00363E4A"/>
    <w:rsid w:val="00367BC4"/>
    <w:rsid w:val="00374DE9"/>
    <w:rsid w:val="00376B29"/>
    <w:rsid w:val="0037703A"/>
    <w:rsid w:val="00377A36"/>
    <w:rsid w:val="00377CB5"/>
    <w:rsid w:val="0038331D"/>
    <w:rsid w:val="00383690"/>
    <w:rsid w:val="00395965"/>
    <w:rsid w:val="003A0159"/>
    <w:rsid w:val="003A02FC"/>
    <w:rsid w:val="003A1023"/>
    <w:rsid w:val="003A2007"/>
    <w:rsid w:val="003A53DF"/>
    <w:rsid w:val="003B0528"/>
    <w:rsid w:val="003B062E"/>
    <w:rsid w:val="003B0A40"/>
    <w:rsid w:val="003B0F66"/>
    <w:rsid w:val="003B32FF"/>
    <w:rsid w:val="003B3F39"/>
    <w:rsid w:val="003B4F19"/>
    <w:rsid w:val="003B5421"/>
    <w:rsid w:val="003B5D4B"/>
    <w:rsid w:val="003C1550"/>
    <w:rsid w:val="003C2649"/>
    <w:rsid w:val="003C4884"/>
    <w:rsid w:val="003C55E6"/>
    <w:rsid w:val="003D0738"/>
    <w:rsid w:val="003D0FEA"/>
    <w:rsid w:val="003D2180"/>
    <w:rsid w:val="003D5088"/>
    <w:rsid w:val="003D562F"/>
    <w:rsid w:val="003D5D9A"/>
    <w:rsid w:val="003D7864"/>
    <w:rsid w:val="003E1D60"/>
    <w:rsid w:val="003E51D9"/>
    <w:rsid w:val="003F0C28"/>
    <w:rsid w:val="003F2CE5"/>
    <w:rsid w:val="003F5406"/>
    <w:rsid w:val="003F65E6"/>
    <w:rsid w:val="0040066D"/>
    <w:rsid w:val="004015BE"/>
    <w:rsid w:val="00406704"/>
    <w:rsid w:val="00407526"/>
    <w:rsid w:val="00407DE8"/>
    <w:rsid w:val="00410C8C"/>
    <w:rsid w:val="00411217"/>
    <w:rsid w:val="00411B2B"/>
    <w:rsid w:val="004138CE"/>
    <w:rsid w:val="004153B3"/>
    <w:rsid w:val="004178D9"/>
    <w:rsid w:val="00426B12"/>
    <w:rsid w:val="00427A7C"/>
    <w:rsid w:val="00430344"/>
    <w:rsid w:val="00430897"/>
    <w:rsid w:val="0043289A"/>
    <w:rsid w:val="0043302B"/>
    <w:rsid w:val="00435476"/>
    <w:rsid w:val="00435F9C"/>
    <w:rsid w:val="004411E9"/>
    <w:rsid w:val="00443A2F"/>
    <w:rsid w:val="00445973"/>
    <w:rsid w:val="004468E4"/>
    <w:rsid w:val="00450834"/>
    <w:rsid w:val="00450F96"/>
    <w:rsid w:val="00452C93"/>
    <w:rsid w:val="0045356F"/>
    <w:rsid w:val="004550A3"/>
    <w:rsid w:val="00456FE3"/>
    <w:rsid w:val="004571BD"/>
    <w:rsid w:val="00457AAF"/>
    <w:rsid w:val="00460189"/>
    <w:rsid w:val="00463646"/>
    <w:rsid w:val="00463823"/>
    <w:rsid w:val="00472684"/>
    <w:rsid w:val="004735C3"/>
    <w:rsid w:val="00473D95"/>
    <w:rsid w:val="00474AF8"/>
    <w:rsid w:val="00480C8C"/>
    <w:rsid w:val="00481DBA"/>
    <w:rsid w:val="00483946"/>
    <w:rsid w:val="0048457B"/>
    <w:rsid w:val="0048566D"/>
    <w:rsid w:val="00486CF3"/>
    <w:rsid w:val="004914F4"/>
    <w:rsid w:val="0049512E"/>
    <w:rsid w:val="004A13C6"/>
    <w:rsid w:val="004A3CFA"/>
    <w:rsid w:val="004A5448"/>
    <w:rsid w:val="004A5A2C"/>
    <w:rsid w:val="004B0064"/>
    <w:rsid w:val="004B2813"/>
    <w:rsid w:val="004B29E4"/>
    <w:rsid w:val="004B7633"/>
    <w:rsid w:val="004C36E7"/>
    <w:rsid w:val="004C6AAA"/>
    <w:rsid w:val="004D0996"/>
    <w:rsid w:val="004D0F93"/>
    <w:rsid w:val="004D1AF8"/>
    <w:rsid w:val="004D342E"/>
    <w:rsid w:val="004D3BAD"/>
    <w:rsid w:val="004D5904"/>
    <w:rsid w:val="004D7F73"/>
    <w:rsid w:val="004E08DE"/>
    <w:rsid w:val="004E0DBA"/>
    <w:rsid w:val="004E1D0F"/>
    <w:rsid w:val="004E6B8B"/>
    <w:rsid w:val="004F1214"/>
    <w:rsid w:val="004F7824"/>
    <w:rsid w:val="004F79B8"/>
    <w:rsid w:val="00506985"/>
    <w:rsid w:val="00512490"/>
    <w:rsid w:val="00513D4C"/>
    <w:rsid w:val="005160B9"/>
    <w:rsid w:val="0052022A"/>
    <w:rsid w:val="00520A49"/>
    <w:rsid w:val="00524915"/>
    <w:rsid w:val="00525179"/>
    <w:rsid w:val="00530270"/>
    <w:rsid w:val="005318AF"/>
    <w:rsid w:val="0054245C"/>
    <w:rsid w:val="005469D6"/>
    <w:rsid w:val="00546D5C"/>
    <w:rsid w:val="005527D3"/>
    <w:rsid w:val="00555F22"/>
    <w:rsid w:val="00557B9E"/>
    <w:rsid w:val="0056202D"/>
    <w:rsid w:val="005706B2"/>
    <w:rsid w:val="00570FC8"/>
    <w:rsid w:val="005774A4"/>
    <w:rsid w:val="005801DE"/>
    <w:rsid w:val="0058037F"/>
    <w:rsid w:val="00581AC8"/>
    <w:rsid w:val="0058286B"/>
    <w:rsid w:val="005848EE"/>
    <w:rsid w:val="00590F80"/>
    <w:rsid w:val="005911C8"/>
    <w:rsid w:val="005953FE"/>
    <w:rsid w:val="0059721C"/>
    <w:rsid w:val="005A00EB"/>
    <w:rsid w:val="005A0524"/>
    <w:rsid w:val="005A2646"/>
    <w:rsid w:val="005A2814"/>
    <w:rsid w:val="005A363B"/>
    <w:rsid w:val="005A47FF"/>
    <w:rsid w:val="005A5E3D"/>
    <w:rsid w:val="005A73C5"/>
    <w:rsid w:val="005B0170"/>
    <w:rsid w:val="005B1385"/>
    <w:rsid w:val="005B331D"/>
    <w:rsid w:val="005C02D4"/>
    <w:rsid w:val="005C2193"/>
    <w:rsid w:val="005C74D0"/>
    <w:rsid w:val="005D2FB8"/>
    <w:rsid w:val="005D6409"/>
    <w:rsid w:val="005D725C"/>
    <w:rsid w:val="005E5136"/>
    <w:rsid w:val="005E6C17"/>
    <w:rsid w:val="005E7F19"/>
    <w:rsid w:val="005F0CFC"/>
    <w:rsid w:val="005F2D84"/>
    <w:rsid w:val="005F5AEF"/>
    <w:rsid w:val="005F5C9F"/>
    <w:rsid w:val="00607800"/>
    <w:rsid w:val="00610419"/>
    <w:rsid w:val="00611ACC"/>
    <w:rsid w:val="00611E30"/>
    <w:rsid w:val="00613D48"/>
    <w:rsid w:val="006144E7"/>
    <w:rsid w:val="00616BB0"/>
    <w:rsid w:val="00617048"/>
    <w:rsid w:val="00620F97"/>
    <w:rsid w:val="00621072"/>
    <w:rsid w:val="0062293E"/>
    <w:rsid w:val="00624F02"/>
    <w:rsid w:val="00625F84"/>
    <w:rsid w:val="006262AA"/>
    <w:rsid w:val="006266B1"/>
    <w:rsid w:val="00631B1C"/>
    <w:rsid w:val="00634A6C"/>
    <w:rsid w:val="00644F0A"/>
    <w:rsid w:val="006454D5"/>
    <w:rsid w:val="0064625F"/>
    <w:rsid w:val="00650D79"/>
    <w:rsid w:val="006533E7"/>
    <w:rsid w:val="0066482B"/>
    <w:rsid w:val="0066563D"/>
    <w:rsid w:val="0066762D"/>
    <w:rsid w:val="00673FE8"/>
    <w:rsid w:val="006746CF"/>
    <w:rsid w:val="006811A4"/>
    <w:rsid w:val="00682C7B"/>
    <w:rsid w:val="0068470A"/>
    <w:rsid w:val="006849D4"/>
    <w:rsid w:val="006855BB"/>
    <w:rsid w:val="0069035F"/>
    <w:rsid w:val="006933AC"/>
    <w:rsid w:val="006A0924"/>
    <w:rsid w:val="006A40B9"/>
    <w:rsid w:val="006A40E5"/>
    <w:rsid w:val="006A7E71"/>
    <w:rsid w:val="006B00F2"/>
    <w:rsid w:val="006B3A5B"/>
    <w:rsid w:val="006B73C3"/>
    <w:rsid w:val="006B7902"/>
    <w:rsid w:val="006C673A"/>
    <w:rsid w:val="006C6B85"/>
    <w:rsid w:val="006C72F8"/>
    <w:rsid w:val="006C747B"/>
    <w:rsid w:val="006D0D9C"/>
    <w:rsid w:val="006D4B08"/>
    <w:rsid w:val="006D4F94"/>
    <w:rsid w:val="006E03B2"/>
    <w:rsid w:val="006E2BDD"/>
    <w:rsid w:val="006E737A"/>
    <w:rsid w:val="006E73AA"/>
    <w:rsid w:val="006F3B5A"/>
    <w:rsid w:val="007025BB"/>
    <w:rsid w:val="00705E70"/>
    <w:rsid w:val="007072EF"/>
    <w:rsid w:val="00707B65"/>
    <w:rsid w:val="007108FE"/>
    <w:rsid w:val="00711EF2"/>
    <w:rsid w:val="007134FF"/>
    <w:rsid w:val="007156D7"/>
    <w:rsid w:val="00717643"/>
    <w:rsid w:val="00720769"/>
    <w:rsid w:val="0072201E"/>
    <w:rsid w:val="00722347"/>
    <w:rsid w:val="00722625"/>
    <w:rsid w:val="00725BA4"/>
    <w:rsid w:val="00732DEE"/>
    <w:rsid w:val="007343C5"/>
    <w:rsid w:val="00734F93"/>
    <w:rsid w:val="007361E9"/>
    <w:rsid w:val="007371C2"/>
    <w:rsid w:val="00740C28"/>
    <w:rsid w:val="00741F13"/>
    <w:rsid w:val="00742FF4"/>
    <w:rsid w:val="007434CC"/>
    <w:rsid w:val="00743DB8"/>
    <w:rsid w:val="00745A9A"/>
    <w:rsid w:val="00745C83"/>
    <w:rsid w:val="00754194"/>
    <w:rsid w:val="0076043E"/>
    <w:rsid w:val="007717D5"/>
    <w:rsid w:val="0077180C"/>
    <w:rsid w:val="00781351"/>
    <w:rsid w:val="00781D3E"/>
    <w:rsid w:val="007821F3"/>
    <w:rsid w:val="00783A43"/>
    <w:rsid w:val="0078491F"/>
    <w:rsid w:val="00791F38"/>
    <w:rsid w:val="007A0DDB"/>
    <w:rsid w:val="007A4332"/>
    <w:rsid w:val="007A61E2"/>
    <w:rsid w:val="007A7ABC"/>
    <w:rsid w:val="007B1721"/>
    <w:rsid w:val="007B4179"/>
    <w:rsid w:val="007B5D82"/>
    <w:rsid w:val="007C0D4D"/>
    <w:rsid w:val="007C1A98"/>
    <w:rsid w:val="007C1CCB"/>
    <w:rsid w:val="007C2EC6"/>
    <w:rsid w:val="007C49B5"/>
    <w:rsid w:val="007C695D"/>
    <w:rsid w:val="007D01F2"/>
    <w:rsid w:val="007D03C1"/>
    <w:rsid w:val="007D21B2"/>
    <w:rsid w:val="007D513A"/>
    <w:rsid w:val="007D600E"/>
    <w:rsid w:val="007E1D87"/>
    <w:rsid w:val="007E66D4"/>
    <w:rsid w:val="007F0A47"/>
    <w:rsid w:val="007F0E28"/>
    <w:rsid w:val="007F281C"/>
    <w:rsid w:val="007F4744"/>
    <w:rsid w:val="007F4E65"/>
    <w:rsid w:val="007F739A"/>
    <w:rsid w:val="00800D53"/>
    <w:rsid w:val="00801EAA"/>
    <w:rsid w:val="0080248A"/>
    <w:rsid w:val="0080280D"/>
    <w:rsid w:val="008128C3"/>
    <w:rsid w:val="00813112"/>
    <w:rsid w:val="008152D0"/>
    <w:rsid w:val="00816002"/>
    <w:rsid w:val="00816A8A"/>
    <w:rsid w:val="008178EE"/>
    <w:rsid w:val="00817AC6"/>
    <w:rsid w:val="00821CAF"/>
    <w:rsid w:val="00825416"/>
    <w:rsid w:val="008268E9"/>
    <w:rsid w:val="0083105C"/>
    <w:rsid w:val="0083261D"/>
    <w:rsid w:val="008326A9"/>
    <w:rsid w:val="00834EF7"/>
    <w:rsid w:val="0083538E"/>
    <w:rsid w:val="00835B3D"/>
    <w:rsid w:val="00837171"/>
    <w:rsid w:val="00840122"/>
    <w:rsid w:val="0084037E"/>
    <w:rsid w:val="00842A60"/>
    <w:rsid w:val="00842E01"/>
    <w:rsid w:val="00843C3F"/>
    <w:rsid w:val="00850FFA"/>
    <w:rsid w:val="008623AB"/>
    <w:rsid w:val="00863DC5"/>
    <w:rsid w:val="00866E85"/>
    <w:rsid w:val="0087027D"/>
    <w:rsid w:val="0087240B"/>
    <w:rsid w:val="008733D6"/>
    <w:rsid w:val="00877E35"/>
    <w:rsid w:val="00882D71"/>
    <w:rsid w:val="008839DF"/>
    <w:rsid w:val="0088709B"/>
    <w:rsid w:val="008945D4"/>
    <w:rsid w:val="008949D4"/>
    <w:rsid w:val="00895CD0"/>
    <w:rsid w:val="008A3AAB"/>
    <w:rsid w:val="008A6BB3"/>
    <w:rsid w:val="008A7C54"/>
    <w:rsid w:val="008B11D2"/>
    <w:rsid w:val="008B1351"/>
    <w:rsid w:val="008B20A5"/>
    <w:rsid w:val="008B357C"/>
    <w:rsid w:val="008B3D6E"/>
    <w:rsid w:val="008B60BD"/>
    <w:rsid w:val="008B7223"/>
    <w:rsid w:val="008C0D44"/>
    <w:rsid w:val="008C3EA9"/>
    <w:rsid w:val="008C6655"/>
    <w:rsid w:val="008C7A2F"/>
    <w:rsid w:val="008D09B3"/>
    <w:rsid w:val="008D336C"/>
    <w:rsid w:val="008D3391"/>
    <w:rsid w:val="008D52B3"/>
    <w:rsid w:val="008E1789"/>
    <w:rsid w:val="008E19E8"/>
    <w:rsid w:val="008E1D0A"/>
    <w:rsid w:val="008E1F5A"/>
    <w:rsid w:val="008E24A1"/>
    <w:rsid w:val="008E311B"/>
    <w:rsid w:val="008E3A15"/>
    <w:rsid w:val="008E42EB"/>
    <w:rsid w:val="008E53F6"/>
    <w:rsid w:val="008F5FB9"/>
    <w:rsid w:val="00901D53"/>
    <w:rsid w:val="009106D5"/>
    <w:rsid w:val="00912E4A"/>
    <w:rsid w:val="0091454D"/>
    <w:rsid w:val="00916D61"/>
    <w:rsid w:val="009207A0"/>
    <w:rsid w:val="009214C3"/>
    <w:rsid w:val="00925B1A"/>
    <w:rsid w:val="00926F78"/>
    <w:rsid w:val="009302D8"/>
    <w:rsid w:val="0093196C"/>
    <w:rsid w:val="00932393"/>
    <w:rsid w:val="009334FC"/>
    <w:rsid w:val="00934102"/>
    <w:rsid w:val="00935962"/>
    <w:rsid w:val="00941C60"/>
    <w:rsid w:val="00942FD9"/>
    <w:rsid w:val="00943FEF"/>
    <w:rsid w:val="009507A4"/>
    <w:rsid w:val="00953D3E"/>
    <w:rsid w:val="00953E8B"/>
    <w:rsid w:val="00954345"/>
    <w:rsid w:val="00955008"/>
    <w:rsid w:val="0095539E"/>
    <w:rsid w:val="0095677F"/>
    <w:rsid w:val="00957C84"/>
    <w:rsid w:val="00957F03"/>
    <w:rsid w:val="009632FE"/>
    <w:rsid w:val="009635E8"/>
    <w:rsid w:val="009673ED"/>
    <w:rsid w:val="0097484A"/>
    <w:rsid w:val="009801BB"/>
    <w:rsid w:val="00980F1A"/>
    <w:rsid w:val="00981C9B"/>
    <w:rsid w:val="009845F5"/>
    <w:rsid w:val="009857F9"/>
    <w:rsid w:val="009865FF"/>
    <w:rsid w:val="00992132"/>
    <w:rsid w:val="00992475"/>
    <w:rsid w:val="00992A2B"/>
    <w:rsid w:val="009933C2"/>
    <w:rsid w:val="009939E2"/>
    <w:rsid w:val="009950C9"/>
    <w:rsid w:val="009A0AA3"/>
    <w:rsid w:val="009A39CF"/>
    <w:rsid w:val="009A4DEB"/>
    <w:rsid w:val="009A6CC7"/>
    <w:rsid w:val="009B1BBF"/>
    <w:rsid w:val="009B32EE"/>
    <w:rsid w:val="009B71B1"/>
    <w:rsid w:val="009C4698"/>
    <w:rsid w:val="009C77D7"/>
    <w:rsid w:val="009C7804"/>
    <w:rsid w:val="009D1FE2"/>
    <w:rsid w:val="009D64B6"/>
    <w:rsid w:val="009D6771"/>
    <w:rsid w:val="009D6EC7"/>
    <w:rsid w:val="009E0EA9"/>
    <w:rsid w:val="009E2016"/>
    <w:rsid w:val="009E374F"/>
    <w:rsid w:val="009E451C"/>
    <w:rsid w:val="009E69BA"/>
    <w:rsid w:val="009E7891"/>
    <w:rsid w:val="009F0448"/>
    <w:rsid w:val="009F47D1"/>
    <w:rsid w:val="009F4A11"/>
    <w:rsid w:val="00A00E90"/>
    <w:rsid w:val="00A01E5C"/>
    <w:rsid w:val="00A0203B"/>
    <w:rsid w:val="00A03D2C"/>
    <w:rsid w:val="00A055B5"/>
    <w:rsid w:val="00A10EE3"/>
    <w:rsid w:val="00A17250"/>
    <w:rsid w:val="00A27D1B"/>
    <w:rsid w:val="00A31A68"/>
    <w:rsid w:val="00A32F74"/>
    <w:rsid w:val="00A35A0B"/>
    <w:rsid w:val="00A4013C"/>
    <w:rsid w:val="00A44655"/>
    <w:rsid w:val="00A46C4A"/>
    <w:rsid w:val="00A50D8C"/>
    <w:rsid w:val="00A52600"/>
    <w:rsid w:val="00A55C23"/>
    <w:rsid w:val="00A61DD4"/>
    <w:rsid w:val="00A6591F"/>
    <w:rsid w:val="00A718F9"/>
    <w:rsid w:val="00A71B75"/>
    <w:rsid w:val="00A76D15"/>
    <w:rsid w:val="00A76F84"/>
    <w:rsid w:val="00A80121"/>
    <w:rsid w:val="00A8351E"/>
    <w:rsid w:val="00A8363F"/>
    <w:rsid w:val="00A83CA0"/>
    <w:rsid w:val="00A90357"/>
    <w:rsid w:val="00A926D8"/>
    <w:rsid w:val="00A93B48"/>
    <w:rsid w:val="00A94117"/>
    <w:rsid w:val="00A957C5"/>
    <w:rsid w:val="00AA19AB"/>
    <w:rsid w:val="00AA2C3A"/>
    <w:rsid w:val="00AA4775"/>
    <w:rsid w:val="00AA52B5"/>
    <w:rsid w:val="00AB1C26"/>
    <w:rsid w:val="00AB2DF5"/>
    <w:rsid w:val="00AB4C8F"/>
    <w:rsid w:val="00AC27BF"/>
    <w:rsid w:val="00AC2C25"/>
    <w:rsid w:val="00AC5562"/>
    <w:rsid w:val="00AC571C"/>
    <w:rsid w:val="00AC5AD1"/>
    <w:rsid w:val="00AC6F93"/>
    <w:rsid w:val="00AD4906"/>
    <w:rsid w:val="00AD52B7"/>
    <w:rsid w:val="00AD64EE"/>
    <w:rsid w:val="00AD6B0C"/>
    <w:rsid w:val="00AD6D2A"/>
    <w:rsid w:val="00AE0CDC"/>
    <w:rsid w:val="00AE2826"/>
    <w:rsid w:val="00AE7047"/>
    <w:rsid w:val="00AF1470"/>
    <w:rsid w:val="00AF69E2"/>
    <w:rsid w:val="00B01D95"/>
    <w:rsid w:val="00B02EC2"/>
    <w:rsid w:val="00B036E4"/>
    <w:rsid w:val="00B050D4"/>
    <w:rsid w:val="00B05D3E"/>
    <w:rsid w:val="00B10589"/>
    <w:rsid w:val="00B11A0D"/>
    <w:rsid w:val="00B1276E"/>
    <w:rsid w:val="00B12DE1"/>
    <w:rsid w:val="00B1465D"/>
    <w:rsid w:val="00B150B5"/>
    <w:rsid w:val="00B17D22"/>
    <w:rsid w:val="00B20024"/>
    <w:rsid w:val="00B200D9"/>
    <w:rsid w:val="00B20858"/>
    <w:rsid w:val="00B22B8E"/>
    <w:rsid w:val="00B27636"/>
    <w:rsid w:val="00B27AA0"/>
    <w:rsid w:val="00B3105D"/>
    <w:rsid w:val="00B32F46"/>
    <w:rsid w:val="00B3447D"/>
    <w:rsid w:val="00B34700"/>
    <w:rsid w:val="00B372B6"/>
    <w:rsid w:val="00B4010E"/>
    <w:rsid w:val="00B424B6"/>
    <w:rsid w:val="00B42B06"/>
    <w:rsid w:val="00B44059"/>
    <w:rsid w:val="00B47920"/>
    <w:rsid w:val="00B51A73"/>
    <w:rsid w:val="00B52578"/>
    <w:rsid w:val="00B548E0"/>
    <w:rsid w:val="00B55C6C"/>
    <w:rsid w:val="00B55D9B"/>
    <w:rsid w:val="00B56820"/>
    <w:rsid w:val="00B571D8"/>
    <w:rsid w:val="00B5791C"/>
    <w:rsid w:val="00B64255"/>
    <w:rsid w:val="00B7045F"/>
    <w:rsid w:val="00B7231C"/>
    <w:rsid w:val="00B730B3"/>
    <w:rsid w:val="00B73827"/>
    <w:rsid w:val="00B75361"/>
    <w:rsid w:val="00B8332D"/>
    <w:rsid w:val="00B903D2"/>
    <w:rsid w:val="00B912F0"/>
    <w:rsid w:val="00B93371"/>
    <w:rsid w:val="00B9680E"/>
    <w:rsid w:val="00B9764B"/>
    <w:rsid w:val="00B97B26"/>
    <w:rsid w:val="00B97D2B"/>
    <w:rsid w:val="00BA10B0"/>
    <w:rsid w:val="00BA164A"/>
    <w:rsid w:val="00BA2699"/>
    <w:rsid w:val="00BA3D80"/>
    <w:rsid w:val="00BA4109"/>
    <w:rsid w:val="00BA612A"/>
    <w:rsid w:val="00BA6C95"/>
    <w:rsid w:val="00BB1359"/>
    <w:rsid w:val="00BB1A4F"/>
    <w:rsid w:val="00BB563A"/>
    <w:rsid w:val="00BC107C"/>
    <w:rsid w:val="00BC3D4F"/>
    <w:rsid w:val="00BC4502"/>
    <w:rsid w:val="00BC4B4D"/>
    <w:rsid w:val="00BD1384"/>
    <w:rsid w:val="00BD494D"/>
    <w:rsid w:val="00BD4B66"/>
    <w:rsid w:val="00BD6BA2"/>
    <w:rsid w:val="00BE588E"/>
    <w:rsid w:val="00BF11AA"/>
    <w:rsid w:val="00BF3BF9"/>
    <w:rsid w:val="00BF788F"/>
    <w:rsid w:val="00C01E9C"/>
    <w:rsid w:val="00C029FC"/>
    <w:rsid w:val="00C04962"/>
    <w:rsid w:val="00C04F64"/>
    <w:rsid w:val="00C06E05"/>
    <w:rsid w:val="00C11140"/>
    <w:rsid w:val="00C12503"/>
    <w:rsid w:val="00C126AC"/>
    <w:rsid w:val="00C1496C"/>
    <w:rsid w:val="00C1689F"/>
    <w:rsid w:val="00C16DFE"/>
    <w:rsid w:val="00C1703F"/>
    <w:rsid w:val="00C20C48"/>
    <w:rsid w:val="00C25EE5"/>
    <w:rsid w:val="00C26F42"/>
    <w:rsid w:val="00C3545C"/>
    <w:rsid w:val="00C36519"/>
    <w:rsid w:val="00C41DA5"/>
    <w:rsid w:val="00C41E34"/>
    <w:rsid w:val="00C41FF7"/>
    <w:rsid w:val="00C47E7F"/>
    <w:rsid w:val="00C60694"/>
    <w:rsid w:val="00C620F4"/>
    <w:rsid w:val="00C7021A"/>
    <w:rsid w:val="00C71B64"/>
    <w:rsid w:val="00C73B9F"/>
    <w:rsid w:val="00C810D4"/>
    <w:rsid w:val="00C8190E"/>
    <w:rsid w:val="00C819E1"/>
    <w:rsid w:val="00C81A10"/>
    <w:rsid w:val="00C831DF"/>
    <w:rsid w:val="00C83210"/>
    <w:rsid w:val="00C9015E"/>
    <w:rsid w:val="00C9421A"/>
    <w:rsid w:val="00CA2202"/>
    <w:rsid w:val="00CA4C40"/>
    <w:rsid w:val="00CA6970"/>
    <w:rsid w:val="00CB0CAA"/>
    <w:rsid w:val="00CB2224"/>
    <w:rsid w:val="00CB4EEF"/>
    <w:rsid w:val="00CB5809"/>
    <w:rsid w:val="00CB713D"/>
    <w:rsid w:val="00CC5D38"/>
    <w:rsid w:val="00CC60F4"/>
    <w:rsid w:val="00CC62A4"/>
    <w:rsid w:val="00CD06AB"/>
    <w:rsid w:val="00CD2618"/>
    <w:rsid w:val="00CD2A38"/>
    <w:rsid w:val="00CD6B00"/>
    <w:rsid w:val="00CD7B40"/>
    <w:rsid w:val="00CD7E37"/>
    <w:rsid w:val="00CE2779"/>
    <w:rsid w:val="00CE3561"/>
    <w:rsid w:val="00CE58E6"/>
    <w:rsid w:val="00CE5CB7"/>
    <w:rsid w:val="00CF16D8"/>
    <w:rsid w:val="00CF1B05"/>
    <w:rsid w:val="00CF2467"/>
    <w:rsid w:val="00CF263C"/>
    <w:rsid w:val="00CF3C63"/>
    <w:rsid w:val="00CF44BB"/>
    <w:rsid w:val="00D02091"/>
    <w:rsid w:val="00D03CD2"/>
    <w:rsid w:val="00D07B19"/>
    <w:rsid w:val="00D216ED"/>
    <w:rsid w:val="00D21822"/>
    <w:rsid w:val="00D21EAB"/>
    <w:rsid w:val="00D30AE9"/>
    <w:rsid w:val="00D3118B"/>
    <w:rsid w:val="00D40247"/>
    <w:rsid w:val="00D43E5D"/>
    <w:rsid w:val="00D44807"/>
    <w:rsid w:val="00D4497D"/>
    <w:rsid w:val="00D46846"/>
    <w:rsid w:val="00D46D4E"/>
    <w:rsid w:val="00D52EA6"/>
    <w:rsid w:val="00D54B74"/>
    <w:rsid w:val="00D60187"/>
    <w:rsid w:val="00D620A8"/>
    <w:rsid w:val="00D64537"/>
    <w:rsid w:val="00D64C5B"/>
    <w:rsid w:val="00D65D5B"/>
    <w:rsid w:val="00D67858"/>
    <w:rsid w:val="00D70414"/>
    <w:rsid w:val="00D740F8"/>
    <w:rsid w:val="00D75361"/>
    <w:rsid w:val="00D756A0"/>
    <w:rsid w:val="00D7624A"/>
    <w:rsid w:val="00D80B26"/>
    <w:rsid w:val="00D81358"/>
    <w:rsid w:val="00D83398"/>
    <w:rsid w:val="00D86C4C"/>
    <w:rsid w:val="00D938D0"/>
    <w:rsid w:val="00D945AA"/>
    <w:rsid w:val="00D9629D"/>
    <w:rsid w:val="00D96D60"/>
    <w:rsid w:val="00D96DE3"/>
    <w:rsid w:val="00DA17F5"/>
    <w:rsid w:val="00DB0E37"/>
    <w:rsid w:val="00DB3A8A"/>
    <w:rsid w:val="00DC1486"/>
    <w:rsid w:val="00DC16D4"/>
    <w:rsid w:val="00DC3982"/>
    <w:rsid w:val="00DC39E3"/>
    <w:rsid w:val="00DC51DA"/>
    <w:rsid w:val="00DD2251"/>
    <w:rsid w:val="00DD2816"/>
    <w:rsid w:val="00DD3240"/>
    <w:rsid w:val="00DD5827"/>
    <w:rsid w:val="00DD5BE5"/>
    <w:rsid w:val="00DE02BB"/>
    <w:rsid w:val="00DE2A83"/>
    <w:rsid w:val="00DE2E61"/>
    <w:rsid w:val="00DE446F"/>
    <w:rsid w:val="00DE4701"/>
    <w:rsid w:val="00DE47D8"/>
    <w:rsid w:val="00DE6845"/>
    <w:rsid w:val="00DF1FA9"/>
    <w:rsid w:val="00DF2735"/>
    <w:rsid w:val="00DF32EB"/>
    <w:rsid w:val="00DF36C2"/>
    <w:rsid w:val="00DF389D"/>
    <w:rsid w:val="00E0633D"/>
    <w:rsid w:val="00E06CA8"/>
    <w:rsid w:val="00E10DD3"/>
    <w:rsid w:val="00E11F7B"/>
    <w:rsid w:val="00E16ABB"/>
    <w:rsid w:val="00E24962"/>
    <w:rsid w:val="00E263DA"/>
    <w:rsid w:val="00E26621"/>
    <w:rsid w:val="00E30848"/>
    <w:rsid w:val="00E34EFD"/>
    <w:rsid w:val="00E43B0A"/>
    <w:rsid w:val="00E46A9A"/>
    <w:rsid w:val="00E5250F"/>
    <w:rsid w:val="00E54E0C"/>
    <w:rsid w:val="00E61677"/>
    <w:rsid w:val="00E61B20"/>
    <w:rsid w:val="00E61C99"/>
    <w:rsid w:val="00E63169"/>
    <w:rsid w:val="00E6447B"/>
    <w:rsid w:val="00E647F3"/>
    <w:rsid w:val="00E654BB"/>
    <w:rsid w:val="00E70246"/>
    <w:rsid w:val="00E714B8"/>
    <w:rsid w:val="00E724B8"/>
    <w:rsid w:val="00E765A9"/>
    <w:rsid w:val="00E7702A"/>
    <w:rsid w:val="00E805E6"/>
    <w:rsid w:val="00E918A8"/>
    <w:rsid w:val="00E92AE2"/>
    <w:rsid w:val="00E92DEF"/>
    <w:rsid w:val="00E930DC"/>
    <w:rsid w:val="00E932C8"/>
    <w:rsid w:val="00E960CA"/>
    <w:rsid w:val="00E96862"/>
    <w:rsid w:val="00E969C5"/>
    <w:rsid w:val="00EA0711"/>
    <w:rsid w:val="00EA0D0B"/>
    <w:rsid w:val="00EA10D6"/>
    <w:rsid w:val="00EA15E0"/>
    <w:rsid w:val="00EA3E5B"/>
    <w:rsid w:val="00EB03DB"/>
    <w:rsid w:val="00EB2691"/>
    <w:rsid w:val="00EB3994"/>
    <w:rsid w:val="00EB5893"/>
    <w:rsid w:val="00EB6495"/>
    <w:rsid w:val="00EC29EC"/>
    <w:rsid w:val="00EC52E1"/>
    <w:rsid w:val="00ED0994"/>
    <w:rsid w:val="00ED2705"/>
    <w:rsid w:val="00ED2B06"/>
    <w:rsid w:val="00ED362F"/>
    <w:rsid w:val="00ED3974"/>
    <w:rsid w:val="00ED43E0"/>
    <w:rsid w:val="00EE1CDC"/>
    <w:rsid w:val="00EE517A"/>
    <w:rsid w:val="00EF5ECF"/>
    <w:rsid w:val="00EF765E"/>
    <w:rsid w:val="00F05FF9"/>
    <w:rsid w:val="00F07B4D"/>
    <w:rsid w:val="00F07CEC"/>
    <w:rsid w:val="00F10B7F"/>
    <w:rsid w:val="00F11603"/>
    <w:rsid w:val="00F11BAA"/>
    <w:rsid w:val="00F137D2"/>
    <w:rsid w:val="00F16D7F"/>
    <w:rsid w:val="00F17905"/>
    <w:rsid w:val="00F20396"/>
    <w:rsid w:val="00F2080E"/>
    <w:rsid w:val="00F209FA"/>
    <w:rsid w:val="00F210B3"/>
    <w:rsid w:val="00F21F45"/>
    <w:rsid w:val="00F23D62"/>
    <w:rsid w:val="00F24568"/>
    <w:rsid w:val="00F25E62"/>
    <w:rsid w:val="00F30806"/>
    <w:rsid w:val="00F3561C"/>
    <w:rsid w:val="00F362E3"/>
    <w:rsid w:val="00F36851"/>
    <w:rsid w:val="00F36FFF"/>
    <w:rsid w:val="00F418DD"/>
    <w:rsid w:val="00F446ED"/>
    <w:rsid w:val="00F4498B"/>
    <w:rsid w:val="00F4632A"/>
    <w:rsid w:val="00F469F5"/>
    <w:rsid w:val="00F47E7A"/>
    <w:rsid w:val="00F54CE5"/>
    <w:rsid w:val="00F5664E"/>
    <w:rsid w:val="00F56706"/>
    <w:rsid w:val="00F63A4F"/>
    <w:rsid w:val="00F700C7"/>
    <w:rsid w:val="00F71B9E"/>
    <w:rsid w:val="00F71FB5"/>
    <w:rsid w:val="00F76550"/>
    <w:rsid w:val="00F77067"/>
    <w:rsid w:val="00F805B9"/>
    <w:rsid w:val="00F83097"/>
    <w:rsid w:val="00F83B12"/>
    <w:rsid w:val="00F84069"/>
    <w:rsid w:val="00F912DE"/>
    <w:rsid w:val="00F93136"/>
    <w:rsid w:val="00F956F4"/>
    <w:rsid w:val="00FA1474"/>
    <w:rsid w:val="00FA2323"/>
    <w:rsid w:val="00FA2498"/>
    <w:rsid w:val="00FA4D12"/>
    <w:rsid w:val="00FB097F"/>
    <w:rsid w:val="00FB39B6"/>
    <w:rsid w:val="00FB4D9E"/>
    <w:rsid w:val="00FC118D"/>
    <w:rsid w:val="00FC52B5"/>
    <w:rsid w:val="00FC7796"/>
    <w:rsid w:val="00FD1D2A"/>
    <w:rsid w:val="00FD2AD6"/>
    <w:rsid w:val="00FD3792"/>
    <w:rsid w:val="00FD38A6"/>
    <w:rsid w:val="00FD4F8D"/>
    <w:rsid w:val="00FD73A3"/>
    <w:rsid w:val="00FD7B8F"/>
    <w:rsid w:val="00FD7DF9"/>
    <w:rsid w:val="00FE06C6"/>
    <w:rsid w:val="00FE0F23"/>
    <w:rsid w:val="00FE4729"/>
    <w:rsid w:val="00FE5E38"/>
    <w:rsid w:val="00FE7949"/>
    <w:rsid w:val="00FE7F04"/>
    <w:rsid w:val="00FF050A"/>
    <w:rsid w:val="00FF0562"/>
    <w:rsid w:val="00FF2CEA"/>
    <w:rsid w:val="00FF4405"/>
    <w:rsid w:val="00FF58F1"/>
    <w:rsid w:val="00FF5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5:docId w15:val="{CEE1C567-BB4F-420C-9B45-15D890F4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814"/>
    <w:pPr>
      <w:widowControl w:val="0"/>
      <w:jc w:val="both"/>
    </w:pPr>
    <w:rPr>
      <w:rFonts w:ascii="Times New Roman" w:eastAsia="楷体_GB2312" w:hAnsi="Times New Roman"/>
      <w:kern w:val="2"/>
      <w:sz w:val="18"/>
      <w:szCs w:val="24"/>
    </w:rPr>
  </w:style>
  <w:style w:type="paragraph" w:styleId="1">
    <w:name w:val="heading 1"/>
    <w:basedOn w:val="a"/>
    <w:next w:val="a"/>
    <w:link w:val="1Char"/>
    <w:qFormat/>
    <w:rsid w:val="005A2814"/>
    <w:pPr>
      <w:keepNext/>
      <w:jc w:val="center"/>
      <w:outlineLvl w:val="0"/>
    </w:pPr>
    <w:rPr>
      <w:rFonts w:ascii="黑体" w:eastAsia="黑体" w:hAnsi="宋体"/>
      <w:bCs/>
      <w:sz w:val="32"/>
      <w:szCs w:val="32"/>
    </w:rPr>
  </w:style>
  <w:style w:type="paragraph" w:styleId="2">
    <w:name w:val="heading 2"/>
    <w:basedOn w:val="a"/>
    <w:next w:val="a"/>
    <w:link w:val="2Char"/>
    <w:qFormat/>
    <w:rsid w:val="005A2814"/>
    <w:pPr>
      <w:keepNext/>
      <w:keepLines/>
      <w:snapToGrid w:val="0"/>
      <w:spacing w:beforeLines="100" w:after="100" w:afterAutospacing="1" w:line="60" w:lineRule="exact"/>
      <w:contextualSpacing/>
      <w:jc w:val="center"/>
      <w:outlineLvl w:val="1"/>
    </w:pPr>
    <w:rPr>
      <w:rFonts w:ascii="Arial" w:eastAsia="宋体" w:hAnsi="Arial"/>
      <w:b/>
      <w:bCs/>
      <w:color w:val="FF0000"/>
      <w:szCs w:val="18"/>
    </w:rPr>
  </w:style>
  <w:style w:type="paragraph" w:styleId="3">
    <w:name w:val="heading 3"/>
    <w:basedOn w:val="a"/>
    <w:next w:val="a"/>
    <w:link w:val="3Char"/>
    <w:qFormat/>
    <w:rsid w:val="005A281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A2814"/>
    <w:rPr>
      <w:rFonts w:ascii="黑体" w:eastAsia="黑体" w:hAnsi="宋体" w:cs="Times New Roman"/>
      <w:bCs/>
      <w:sz w:val="32"/>
      <w:szCs w:val="32"/>
    </w:rPr>
  </w:style>
  <w:style w:type="character" w:customStyle="1" w:styleId="2Char">
    <w:name w:val="标题 2 Char"/>
    <w:basedOn w:val="a0"/>
    <w:link w:val="2"/>
    <w:rsid w:val="005A2814"/>
    <w:rPr>
      <w:rFonts w:ascii="Arial" w:eastAsia="宋体" w:hAnsi="Arial" w:cs="Times New Roman"/>
      <w:b/>
      <w:bCs/>
      <w:color w:val="FF0000"/>
      <w:sz w:val="18"/>
      <w:szCs w:val="18"/>
    </w:rPr>
  </w:style>
  <w:style w:type="character" w:customStyle="1" w:styleId="3Char">
    <w:name w:val="标题 3 Char"/>
    <w:basedOn w:val="a0"/>
    <w:link w:val="3"/>
    <w:rsid w:val="005A2814"/>
    <w:rPr>
      <w:rFonts w:ascii="Times New Roman" w:eastAsia="楷体_GB2312" w:hAnsi="Times New Roman" w:cs="Times New Roman"/>
      <w:b/>
      <w:bCs/>
      <w:sz w:val="32"/>
      <w:szCs w:val="32"/>
    </w:rPr>
  </w:style>
  <w:style w:type="paragraph" w:styleId="a3">
    <w:name w:val="Body Text Indent"/>
    <w:basedOn w:val="a"/>
    <w:link w:val="Char"/>
    <w:rsid w:val="005A2814"/>
    <w:pPr>
      <w:spacing w:line="400" w:lineRule="exact"/>
      <w:ind w:firstLine="525"/>
    </w:pPr>
    <w:rPr>
      <w:sz w:val="24"/>
      <w:szCs w:val="20"/>
    </w:rPr>
  </w:style>
  <w:style w:type="character" w:customStyle="1" w:styleId="Char">
    <w:name w:val="正文文本缩进 Char"/>
    <w:basedOn w:val="a0"/>
    <w:link w:val="a3"/>
    <w:rsid w:val="005A2814"/>
    <w:rPr>
      <w:rFonts w:ascii="Times New Roman" w:eastAsia="楷体_GB2312" w:hAnsi="Times New Roman" w:cs="Times New Roman"/>
      <w:sz w:val="24"/>
      <w:szCs w:val="20"/>
    </w:rPr>
  </w:style>
  <w:style w:type="paragraph" w:styleId="20">
    <w:name w:val="Body Text Indent 2"/>
    <w:basedOn w:val="a"/>
    <w:link w:val="2Char0"/>
    <w:rsid w:val="005A2814"/>
    <w:pPr>
      <w:ind w:firstLine="480"/>
    </w:pPr>
    <w:rPr>
      <w:rFonts w:ascii="宋体" w:hAnsi="宋体" w:hint="eastAsia"/>
      <w:sz w:val="24"/>
    </w:rPr>
  </w:style>
  <w:style w:type="character" w:customStyle="1" w:styleId="2Char0">
    <w:name w:val="正文文本缩进 2 Char"/>
    <w:basedOn w:val="a0"/>
    <w:link w:val="20"/>
    <w:rsid w:val="005A2814"/>
    <w:rPr>
      <w:rFonts w:ascii="宋体" w:eastAsia="楷体_GB2312" w:hAnsi="宋体" w:cs="Times New Roman"/>
      <w:sz w:val="24"/>
      <w:szCs w:val="24"/>
    </w:rPr>
  </w:style>
  <w:style w:type="paragraph" w:styleId="30">
    <w:name w:val="Body Text Indent 3"/>
    <w:basedOn w:val="a"/>
    <w:link w:val="3Char0"/>
    <w:rsid w:val="005A2814"/>
    <w:pPr>
      <w:ind w:firstLineChars="182" w:firstLine="437"/>
    </w:pPr>
    <w:rPr>
      <w:rFonts w:ascii="宋体" w:hAnsi="宋体"/>
      <w:sz w:val="24"/>
    </w:rPr>
  </w:style>
  <w:style w:type="character" w:customStyle="1" w:styleId="3Char0">
    <w:name w:val="正文文本缩进 3 Char"/>
    <w:basedOn w:val="a0"/>
    <w:link w:val="30"/>
    <w:rsid w:val="005A2814"/>
    <w:rPr>
      <w:rFonts w:ascii="宋体" w:eastAsia="楷体_GB2312" w:hAnsi="宋体" w:cs="Times New Roman"/>
      <w:sz w:val="24"/>
      <w:szCs w:val="24"/>
    </w:rPr>
  </w:style>
  <w:style w:type="paragraph" w:styleId="a4">
    <w:name w:val="Block Text"/>
    <w:basedOn w:val="a"/>
    <w:rsid w:val="005A2814"/>
    <w:pPr>
      <w:spacing w:line="340" w:lineRule="atLeast"/>
      <w:ind w:left="-539" w:right="-655" w:firstLine="539"/>
      <w:jc w:val="left"/>
    </w:pPr>
    <w:rPr>
      <w:sz w:val="24"/>
      <w:szCs w:val="20"/>
    </w:rPr>
  </w:style>
  <w:style w:type="paragraph" w:styleId="a5">
    <w:name w:val="footer"/>
    <w:basedOn w:val="a"/>
    <w:link w:val="Char0"/>
    <w:rsid w:val="005A2814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character" w:customStyle="1" w:styleId="Char0">
    <w:name w:val="页脚 Char"/>
    <w:basedOn w:val="a0"/>
    <w:link w:val="a5"/>
    <w:rsid w:val="005A2814"/>
    <w:rPr>
      <w:rFonts w:ascii="Times New Roman" w:eastAsia="楷体_GB2312" w:hAnsi="Times New Roman" w:cs="Times New Roman"/>
      <w:sz w:val="18"/>
      <w:szCs w:val="18"/>
    </w:rPr>
  </w:style>
  <w:style w:type="character" w:styleId="a6">
    <w:name w:val="page number"/>
    <w:basedOn w:val="a0"/>
    <w:rsid w:val="005A2814"/>
  </w:style>
  <w:style w:type="paragraph" w:styleId="a7">
    <w:name w:val="header"/>
    <w:basedOn w:val="a"/>
    <w:link w:val="Char1"/>
    <w:rsid w:val="005A2814"/>
    <w:pP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character" w:customStyle="1" w:styleId="Char1">
    <w:name w:val="页眉 Char"/>
    <w:basedOn w:val="a0"/>
    <w:link w:val="a7"/>
    <w:rsid w:val="005A2814"/>
    <w:rPr>
      <w:rFonts w:ascii="Times New Roman" w:eastAsia="楷体_GB2312" w:hAnsi="Times New Roman" w:cs="Times New Roman"/>
      <w:sz w:val="18"/>
      <w:szCs w:val="18"/>
    </w:rPr>
  </w:style>
  <w:style w:type="paragraph" w:styleId="a8">
    <w:name w:val="Body Text"/>
    <w:basedOn w:val="a"/>
    <w:link w:val="Char2"/>
    <w:rsid w:val="005A2814"/>
    <w:pPr>
      <w:spacing w:before="50"/>
      <w:jc w:val="center"/>
    </w:pPr>
    <w:rPr>
      <w:rFonts w:ascii="宋体" w:eastAsia="宋体" w:hAnsi="宋体"/>
      <w:b/>
      <w:bCs/>
    </w:rPr>
  </w:style>
  <w:style w:type="character" w:customStyle="1" w:styleId="Char2">
    <w:name w:val="正文文本 Char"/>
    <w:basedOn w:val="a0"/>
    <w:link w:val="a8"/>
    <w:rsid w:val="005A2814"/>
    <w:rPr>
      <w:rFonts w:ascii="宋体" w:eastAsia="宋体" w:hAnsi="宋体" w:cs="Times New Roman"/>
      <w:b/>
      <w:bCs/>
      <w:sz w:val="18"/>
      <w:szCs w:val="24"/>
    </w:rPr>
  </w:style>
  <w:style w:type="paragraph" w:styleId="21">
    <w:name w:val="Body Text 2"/>
    <w:basedOn w:val="a"/>
    <w:link w:val="2Char1"/>
    <w:rsid w:val="005A2814"/>
    <w:pPr>
      <w:spacing w:before="50"/>
      <w:jc w:val="center"/>
    </w:pPr>
    <w:rPr>
      <w:rFonts w:ascii="宋体" w:eastAsia="宋体" w:hAnsi="宋体"/>
    </w:rPr>
  </w:style>
  <w:style w:type="character" w:customStyle="1" w:styleId="2Char1">
    <w:name w:val="正文文本 2 Char"/>
    <w:basedOn w:val="a0"/>
    <w:link w:val="21"/>
    <w:rsid w:val="005A2814"/>
    <w:rPr>
      <w:rFonts w:ascii="宋体" w:eastAsia="宋体" w:hAnsi="宋体" w:cs="Times New Roman"/>
      <w:sz w:val="18"/>
      <w:szCs w:val="24"/>
    </w:rPr>
  </w:style>
  <w:style w:type="paragraph" w:styleId="31">
    <w:name w:val="Body Text 3"/>
    <w:basedOn w:val="a"/>
    <w:link w:val="3Char1"/>
    <w:rsid w:val="005A2814"/>
    <w:pPr>
      <w:spacing w:before="50" w:line="240" w:lineRule="exact"/>
    </w:pPr>
    <w:rPr>
      <w:rFonts w:ascii="宋体" w:eastAsia="宋体" w:hAnsi="宋体"/>
      <w:sz w:val="21"/>
    </w:rPr>
  </w:style>
  <w:style w:type="character" w:customStyle="1" w:styleId="3Char1">
    <w:name w:val="正文文本 3 Char"/>
    <w:basedOn w:val="a0"/>
    <w:link w:val="31"/>
    <w:rsid w:val="005A2814"/>
    <w:rPr>
      <w:rFonts w:ascii="宋体" w:eastAsia="宋体" w:hAnsi="宋体" w:cs="Times New Roman"/>
      <w:szCs w:val="24"/>
    </w:rPr>
  </w:style>
  <w:style w:type="character" w:styleId="a9">
    <w:name w:val="Hyperlink"/>
    <w:uiPriority w:val="99"/>
    <w:rsid w:val="005A2814"/>
    <w:rPr>
      <w:color w:val="0000FF"/>
      <w:u w:val="single"/>
    </w:rPr>
  </w:style>
  <w:style w:type="character" w:styleId="aa">
    <w:name w:val="Strong"/>
    <w:uiPriority w:val="22"/>
    <w:qFormat/>
    <w:rsid w:val="005A2814"/>
    <w:rPr>
      <w:b/>
      <w:bCs/>
    </w:rPr>
  </w:style>
  <w:style w:type="paragraph" w:styleId="ab">
    <w:name w:val="Normal (Web)"/>
    <w:basedOn w:val="a"/>
    <w:uiPriority w:val="99"/>
    <w:qFormat/>
    <w:rsid w:val="005A2814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paragraph" w:customStyle="1" w:styleId="ac">
    <w:name w:val="标准"/>
    <w:basedOn w:val="a"/>
    <w:rsid w:val="005A2814"/>
    <w:pPr>
      <w:adjustRightInd w:val="0"/>
      <w:snapToGrid w:val="0"/>
      <w:spacing w:line="420" w:lineRule="atLeast"/>
      <w:ind w:firstLineChars="200" w:firstLine="200"/>
      <w:textAlignment w:val="baseline"/>
    </w:pPr>
    <w:rPr>
      <w:rFonts w:ascii="宋体" w:eastAsia="宋体"/>
      <w:kern w:val="0"/>
      <w:sz w:val="24"/>
      <w:szCs w:val="20"/>
    </w:rPr>
  </w:style>
  <w:style w:type="character" w:styleId="ad">
    <w:name w:val="FollowedHyperlink"/>
    <w:rsid w:val="005A2814"/>
    <w:rPr>
      <w:color w:val="800080"/>
      <w:u w:val="single"/>
    </w:rPr>
  </w:style>
  <w:style w:type="character" w:customStyle="1" w:styleId="word2">
    <w:name w:val="word2"/>
    <w:rsid w:val="005A2814"/>
    <w:rPr>
      <w:rFonts w:ascii="ˎ̥" w:hAnsi="ˎ̥" w:hint="default"/>
      <w:b w:val="0"/>
      <w:bCs w:val="0"/>
      <w:strike w:val="0"/>
      <w:dstrike w:val="0"/>
      <w:color w:val="333333"/>
      <w:sz w:val="18"/>
      <w:szCs w:val="18"/>
      <w:u w:val="none"/>
      <w:effect w:val="none"/>
    </w:rPr>
  </w:style>
  <w:style w:type="character" w:customStyle="1" w:styleId="f141">
    <w:name w:val="f141"/>
    <w:rsid w:val="005A2814"/>
    <w:rPr>
      <w:sz w:val="21"/>
      <w:szCs w:val="21"/>
    </w:rPr>
  </w:style>
  <w:style w:type="character" w:customStyle="1" w:styleId="style10">
    <w:name w:val="style10"/>
    <w:basedOn w:val="a0"/>
    <w:rsid w:val="005A2814"/>
  </w:style>
  <w:style w:type="paragraph" w:styleId="ae">
    <w:name w:val="Plain Text"/>
    <w:basedOn w:val="a"/>
    <w:link w:val="Char3"/>
    <w:rsid w:val="005A2814"/>
    <w:rPr>
      <w:rFonts w:ascii="宋体" w:eastAsia="宋体" w:hAnsi="Courier New" w:cs="Courier New"/>
      <w:sz w:val="21"/>
      <w:szCs w:val="21"/>
    </w:rPr>
  </w:style>
  <w:style w:type="character" w:customStyle="1" w:styleId="Char3">
    <w:name w:val="纯文本 Char"/>
    <w:basedOn w:val="a0"/>
    <w:link w:val="ae"/>
    <w:rsid w:val="005A2814"/>
    <w:rPr>
      <w:rFonts w:ascii="宋体" w:eastAsia="宋体" w:hAnsi="Courier New" w:cs="Courier New"/>
      <w:szCs w:val="21"/>
    </w:rPr>
  </w:style>
  <w:style w:type="paragraph" w:styleId="af">
    <w:name w:val="Balloon Text"/>
    <w:basedOn w:val="a"/>
    <w:link w:val="Char4"/>
    <w:semiHidden/>
    <w:rsid w:val="005A2814"/>
    <w:rPr>
      <w:szCs w:val="18"/>
    </w:rPr>
  </w:style>
  <w:style w:type="character" w:customStyle="1" w:styleId="Char4">
    <w:name w:val="批注框文本 Char"/>
    <w:basedOn w:val="a0"/>
    <w:link w:val="af"/>
    <w:semiHidden/>
    <w:rsid w:val="005A2814"/>
    <w:rPr>
      <w:rFonts w:ascii="Times New Roman" w:eastAsia="楷体_GB2312" w:hAnsi="Times New Roman" w:cs="Times New Roman"/>
      <w:sz w:val="18"/>
      <w:szCs w:val="18"/>
    </w:rPr>
  </w:style>
  <w:style w:type="paragraph" w:styleId="af0">
    <w:name w:val="Document Map"/>
    <w:basedOn w:val="a"/>
    <w:link w:val="Char5"/>
    <w:semiHidden/>
    <w:rsid w:val="005A2814"/>
    <w:pPr>
      <w:shd w:val="clear" w:color="auto" w:fill="000080"/>
    </w:pPr>
  </w:style>
  <w:style w:type="character" w:customStyle="1" w:styleId="Char5">
    <w:name w:val="文档结构图 Char"/>
    <w:basedOn w:val="a0"/>
    <w:link w:val="af0"/>
    <w:semiHidden/>
    <w:rsid w:val="005A2814"/>
    <w:rPr>
      <w:rFonts w:ascii="Times New Roman" w:eastAsia="楷体_GB2312" w:hAnsi="Times New Roman" w:cs="Times New Roman"/>
      <w:sz w:val="18"/>
      <w:szCs w:val="24"/>
      <w:shd w:val="clear" w:color="auto" w:fill="000080"/>
    </w:rPr>
  </w:style>
  <w:style w:type="paragraph" w:styleId="10">
    <w:name w:val="toc 1"/>
    <w:basedOn w:val="a"/>
    <w:next w:val="a"/>
    <w:uiPriority w:val="39"/>
    <w:rsid w:val="005A2814"/>
    <w:pPr>
      <w:spacing w:before="120"/>
      <w:jc w:val="left"/>
    </w:pPr>
    <w:rPr>
      <w:rFonts w:eastAsia="宋体"/>
      <w:b/>
      <w:bCs/>
      <w:iCs/>
      <w:sz w:val="24"/>
    </w:rPr>
  </w:style>
  <w:style w:type="paragraph" w:styleId="22">
    <w:name w:val="toc 2"/>
    <w:basedOn w:val="a"/>
    <w:next w:val="a"/>
    <w:autoRedefine/>
    <w:uiPriority w:val="39"/>
    <w:rsid w:val="005A2814"/>
    <w:pPr>
      <w:spacing w:before="120"/>
      <w:ind w:left="181"/>
      <w:jc w:val="left"/>
    </w:pPr>
    <w:rPr>
      <w:rFonts w:eastAsia="宋体"/>
      <w:b/>
      <w:bCs/>
      <w:sz w:val="21"/>
      <w:szCs w:val="22"/>
    </w:rPr>
  </w:style>
  <w:style w:type="paragraph" w:styleId="32">
    <w:name w:val="toc 3"/>
    <w:basedOn w:val="a"/>
    <w:next w:val="a"/>
    <w:autoRedefine/>
    <w:uiPriority w:val="39"/>
    <w:rsid w:val="005A2814"/>
    <w:pPr>
      <w:ind w:left="1134"/>
      <w:jc w:val="left"/>
      <w:outlineLvl w:val="2"/>
    </w:pPr>
    <w:rPr>
      <w:rFonts w:eastAsia="宋体"/>
      <w:sz w:val="22"/>
      <w:szCs w:val="22"/>
    </w:rPr>
  </w:style>
  <w:style w:type="paragraph" w:styleId="4">
    <w:name w:val="toc 4"/>
    <w:basedOn w:val="a"/>
    <w:next w:val="a"/>
    <w:autoRedefine/>
    <w:uiPriority w:val="39"/>
    <w:rsid w:val="005A2814"/>
    <w:pPr>
      <w:ind w:left="540"/>
      <w:jc w:val="left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rsid w:val="005A2814"/>
    <w:pPr>
      <w:ind w:left="720"/>
      <w:jc w:val="left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rsid w:val="005A2814"/>
    <w:pPr>
      <w:ind w:left="900"/>
      <w:jc w:val="left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rsid w:val="005A2814"/>
    <w:pPr>
      <w:ind w:left="1080"/>
      <w:jc w:val="left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rsid w:val="005A2814"/>
    <w:pPr>
      <w:ind w:left="1260"/>
      <w:jc w:val="left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rsid w:val="005A2814"/>
    <w:pPr>
      <w:ind w:left="1440"/>
      <w:jc w:val="left"/>
    </w:pPr>
    <w:rPr>
      <w:sz w:val="20"/>
      <w:szCs w:val="20"/>
    </w:rPr>
  </w:style>
  <w:style w:type="table" w:styleId="af1">
    <w:name w:val="Table Grid"/>
    <w:basedOn w:val="a1"/>
    <w:rsid w:val="005A2814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ite"/>
    <w:rsid w:val="005A2814"/>
    <w:rPr>
      <w:i/>
      <w:iCs/>
    </w:rPr>
  </w:style>
  <w:style w:type="character" w:styleId="HTML0">
    <w:name w:val="HTML Sample"/>
    <w:rsid w:val="005A2814"/>
    <w:rPr>
      <w:rFonts w:ascii="Courier New" w:hAnsi="Courier New" w:cs="Courier New"/>
    </w:rPr>
  </w:style>
  <w:style w:type="paragraph" w:styleId="11">
    <w:name w:val="index 1"/>
    <w:basedOn w:val="a"/>
    <w:next w:val="a"/>
    <w:autoRedefine/>
    <w:semiHidden/>
    <w:rsid w:val="005A2814"/>
    <w:pPr>
      <w:tabs>
        <w:tab w:val="right" w:leader="dot" w:pos="4230"/>
      </w:tabs>
      <w:spacing w:beforeLines="50"/>
    </w:pPr>
  </w:style>
  <w:style w:type="paragraph" w:customStyle="1" w:styleId="Default">
    <w:name w:val="Default"/>
    <w:rsid w:val="005A281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har6">
    <w:name w:val="Char"/>
    <w:basedOn w:val="a"/>
    <w:rsid w:val="005A2814"/>
    <w:rPr>
      <w:rFonts w:ascii="宋体" w:eastAsia="宋体" w:hAnsi="宋体" w:cs="Courier New"/>
      <w:sz w:val="32"/>
      <w:szCs w:val="32"/>
    </w:rPr>
  </w:style>
  <w:style w:type="paragraph" w:customStyle="1" w:styleId="CharCharChar">
    <w:name w:val="Char Char Char"/>
    <w:basedOn w:val="a"/>
    <w:rsid w:val="005A281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customStyle="1" w:styleId="apple-style-span">
    <w:name w:val="apple-style-span"/>
    <w:basedOn w:val="a0"/>
    <w:rsid w:val="005A2814"/>
  </w:style>
  <w:style w:type="paragraph" w:customStyle="1" w:styleId="CharCharCharChar">
    <w:name w:val="Char Char Char Char"/>
    <w:basedOn w:val="a"/>
    <w:autoRedefine/>
    <w:rsid w:val="005A2814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12">
    <w:name w:val="样式1"/>
    <w:basedOn w:val="10"/>
    <w:rsid w:val="005A2814"/>
    <w:pPr>
      <w:tabs>
        <w:tab w:val="right" w:leader="dot" w:pos="8302"/>
      </w:tabs>
      <w:spacing w:before="0"/>
      <w:jc w:val="both"/>
    </w:pPr>
    <w:rPr>
      <w:b w:val="0"/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5A281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CharCharCharCharCharChar">
    <w:name w:val="Char Char Char Char Char Char Char Char Char Char Char Char Char"/>
    <w:basedOn w:val="a"/>
    <w:autoRedefine/>
    <w:rsid w:val="005A2814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f2">
    <w:name w:val="List Paragraph"/>
    <w:basedOn w:val="a"/>
    <w:uiPriority w:val="99"/>
    <w:qFormat/>
    <w:rsid w:val="005A2814"/>
    <w:pPr>
      <w:ind w:firstLineChars="200" w:firstLine="420"/>
    </w:pPr>
    <w:rPr>
      <w:rFonts w:eastAsia="宋体"/>
      <w:sz w:val="21"/>
    </w:rPr>
  </w:style>
  <w:style w:type="paragraph" w:customStyle="1" w:styleId="13">
    <w:name w:val="列出段落1"/>
    <w:basedOn w:val="a"/>
    <w:rsid w:val="005A2814"/>
    <w:pPr>
      <w:ind w:firstLineChars="200" w:firstLine="420"/>
    </w:pPr>
    <w:rPr>
      <w:rFonts w:ascii="Calibri" w:eastAsia="宋体" w:hAnsi="Calibri"/>
      <w:sz w:val="21"/>
      <w:szCs w:val="22"/>
    </w:rPr>
  </w:style>
  <w:style w:type="character" w:styleId="af3">
    <w:name w:val="annotation reference"/>
    <w:basedOn w:val="a0"/>
    <w:semiHidden/>
    <w:rsid w:val="005A2814"/>
    <w:rPr>
      <w:sz w:val="21"/>
      <w:szCs w:val="21"/>
    </w:rPr>
  </w:style>
  <w:style w:type="paragraph" w:styleId="af4">
    <w:name w:val="annotation text"/>
    <w:basedOn w:val="a"/>
    <w:link w:val="Char7"/>
    <w:semiHidden/>
    <w:rsid w:val="005A2814"/>
    <w:pPr>
      <w:jc w:val="left"/>
    </w:pPr>
  </w:style>
  <w:style w:type="character" w:customStyle="1" w:styleId="Char7">
    <w:name w:val="批注文字 Char"/>
    <w:basedOn w:val="a0"/>
    <w:link w:val="af4"/>
    <w:semiHidden/>
    <w:rsid w:val="005A2814"/>
    <w:rPr>
      <w:rFonts w:ascii="Times New Roman" w:eastAsia="楷体_GB2312" w:hAnsi="Times New Roman" w:cs="Times New Roman"/>
      <w:sz w:val="18"/>
      <w:szCs w:val="24"/>
    </w:rPr>
  </w:style>
  <w:style w:type="paragraph" w:styleId="af5">
    <w:name w:val="annotation subject"/>
    <w:basedOn w:val="af4"/>
    <w:next w:val="af4"/>
    <w:link w:val="Char8"/>
    <w:semiHidden/>
    <w:rsid w:val="005A2814"/>
    <w:rPr>
      <w:b/>
      <w:bCs/>
    </w:rPr>
  </w:style>
  <w:style w:type="character" w:customStyle="1" w:styleId="Char8">
    <w:name w:val="批注主题 Char"/>
    <w:basedOn w:val="Char7"/>
    <w:link w:val="af5"/>
    <w:semiHidden/>
    <w:rsid w:val="005A2814"/>
    <w:rPr>
      <w:rFonts w:ascii="Times New Roman" w:eastAsia="楷体_GB2312" w:hAnsi="Times New Roman" w:cs="Times New Roman"/>
      <w:b/>
      <w:bCs/>
      <w:sz w:val="18"/>
      <w:szCs w:val="24"/>
    </w:rPr>
  </w:style>
  <w:style w:type="paragraph" w:customStyle="1" w:styleId="23">
    <w:name w:val="样式2"/>
    <w:basedOn w:val="2"/>
    <w:rsid w:val="005A2814"/>
    <w:pPr>
      <w:spacing w:before="312"/>
      <w:jc w:val="both"/>
    </w:pPr>
    <w:rPr>
      <w:b w:val="0"/>
    </w:rPr>
  </w:style>
  <w:style w:type="paragraph" w:customStyle="1" w:styleId="33">
    <w:name w:val="样式3"/>
    <w:basedOn w:val="2"/>
    <w:link w:val="3Char2"/>
    <w:rsid w:val="005A2814"/>
    <w:pPr>
      <w:spacing w:before="312"/>
      <w:jc w:val="both"/>
    </w:pPr>
    <w:rPr>
      <w:b w:val="0"/>
      <w:color w:val="auto"/>
    </w:rPr>
  </w:style>
  <w:style w:type="paragraph" w:customStyle="1" w:styleId="40">
    <w:name w:val="样式4"/>
    <w:basedOn w:val="2"/>
    <w:link w:val="4Char"/>
    <w:rsid w:val="005A2814"/>
    <w:pPr>
      <w:spacing w:before="312"/>
      <w:jc w:val="both"/>
    </w:pPr>
    <w:rPr>
      <w:b w:val="0"/>
      <w:color w:val="auto"/>
    </w:rPr>
  </w:style>
  <w:style w:type="character" w:customStyle="1" w:styleId="3Char2">
    <w:name w:val="样式3 Char"/>
    <w:basedOn w:val="2Char"/>
    <w:link w:val="33"/>
    <w:rsid w:val="005A2814"/>
    <w:rPr>
      <w:rFonts w:ascii="Arial" w:eastAsia="宋体" w:hAnsi="Arial" w:cs="Times New Roman"/>
      <w:b/>
      <w:bCs/>
      <w:color w:val="FF0000"/>
      <w:sz w:val="18"/>
      <w:szCs w:val="18"/>
    </w:rPr>
  </w:style>
  <w:style w:type="character" w:customStyle="1" w:styleId="4Char">
    <w:name w:val="样式4 Char"/>
    <w:basedOn w:val="2Char"/>
    <w:link w:val="40"/>
    <w:rsid w:val="005A2814"/>
    <w:rPr>
      <w:rFonts w:ascii="Arial" w:eastAsia="宋体" w:hAnsi="Arial" w:cs="Times New Roman"/>
      <w:b/>
      <w:bCs/>
      <w:color w:val="FF0000"/>
      <w:sz w:val="18"/>
      <w:szCs w:val="18"/>
    </w:rPr>
  </w:style>
  <w:style w:type="paragraph" w:customStyle="1" w:styleId="50">
    <w:name w:val="样式5"/>
    <w:basedOn w:val="a"/>
    <w:link w:val="5Char"/>
    <w:rsid w:val="005A2814"/>
    <w:pPr>
      <w:spacing w:line="300" w:lineRule="exact"/>
      <w:jc w:val="left"/>
    </w:pPr>
    <w:rPr>
      <w:szCs w:val="18"/>
    </w:rPr>
  </w:style>
  <w:style w:type="character" w:customStyle="1" w:styleId="5Char">
    <w:name w:val="样式5 Char"/>
    <w:basedOn w:val="a0"/>
    <w:link w:val="50"/>
    <w:rsid w:val="005A2814"/>
    <w:rPr>
      <w:rFonts w:ascii="Times New Roman" w:eastAsia="楷体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AA34EAD-1645-410C-A6D2-1F1556044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23</Pages>
  <Words>2444</Words>
  <Characters>13931</Characters>
  <Application>Microsoft Office Word</Application>
  <DocSecurity>0</DocSecurity>
  <Lines>116</Lines>
  <Paragraphs>32</Paragraphs>
  <ScaleCrop>false</ScaleCrop>
  <Company/>
  <LinksUpToDate>false</LinksUpToDate>
  <CharactersWithSpaces>16343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437</cp:revision>
  <cp:lastPrinted>2019-09-09T08:59:00Z</cp:lastPrinted>
  <dcterms:created xsi:type="dcterms:W3CDTF">2018-09-17T07:32:00Z</dcterms:created>
  <dcterms:modified xsi:type="dcterms:W3CDTF">2020-09-23T03:44:00Z</dcterms:modified>
</cp:coreProperties>
</file>