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13" w:lineRule="atLeast"/>
        <w:jc w:val="left"/>
        <w:rPr>
          <w:rFonts w:ascii="SN-Bold" w:hAnsi="SN-Bold" w:eastAsia="SN-Bold" w:cs="SN-Bold"/>
          <w:b/>
          <w:bCs/>
          <w:color w:val="333333"/>
        </w:rPr>
      </w:pPr>
      <w:r>
        <w:rPr>
          <w:rFonts w:hint="default" w:ascii="SN-Bold" w:hAnsi="SN-Bold" w:eastAsia="SN-Bold" w:cs="SN-Bold"/>
          <w:b/>
          <w:bCs/>
          <w:i w:val="0"/>
          <w:iCs w:val="0"/>
          <w:caps w:val="0"/>
          <w:color w:val="333333"/>
          <w:spacing w:val="0"/>
          <w:bdr w:val="none" w:color="auto" w:sz="0" w:space="0"/>
          <w:shd w:val="clear" w:fill="FFFFFF"/>
        </w:rPr>
        <w:t>南方科技大学物理系2023年硕士研究生预调剂通知</w:t>
      </w:r>
    </w:p>
    <w:p>
      <w:pPr>
        <w:keepNext w:val="0"/>
        <w:keepLines w:val="0"/>
        <w:widowControl/>
        <w:suppressLineNumbers w:val="0"/>
        <w:pBdr>
          <w:top w:val="single" w:color="F8C433" w:sz="24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fill="FFFFFF"/>
        <w:ind w:left="0" w:firstLine="0"/>
        <w:jc w:val="left"/>
        <w:rPr>
          <w:rFonts w:ascii="SN-Light" w:hAnsi="SN-Light" w:eastAsia="SN-Light" w:cs="SN-Light"/>
          <w:i w:val="0"/>
          <w:iCs w:val="0"/>
          <w:caps w:val="0"/>
          <w:color w:val="666666"/>
          <w:spacing w:val="0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2023-03-24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     为做好南方科技大学物理系2023年硕士研究生招生工作，我系将对考生进行全面衡量，择优录取，保证质量。根据教育部《2023年全国硕士研究生招生工作管理规定》、《南方科技大学2023级硕士研究生招生简章》、《南方科技大学2023年硕士研究生招生复试录取办法》等相关文件，制定以下调剂复试录取实施细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Style w:val="6"/>
          <w:rFonts w:hint="default" w:ascii="SN-Light" w:hAnsi="SN-Light" w:eastAsia="SN-Light" w:cs="SN-Light"/>
          <w:b/>
          <w:bCs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一、调剂工作领导小组名单、监督小组名单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调剂工作领导小组名单：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组 长：何佳清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副组长：陈 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组 员：黄 丽 刘奇航  鲁大为  王峻岭  王取泉  许志芳 杨 兵 张立源 赵 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秘 书：李爱晨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调剂工作监督小组名单：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组  长：林君浩   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组  员：陈远珍  王  干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举报电话：0755-88018200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Style w:val="6"/>
          <w:rFonts w:hint="default" w:ascii="SN-Light" w:hAnsi="SN-Light" w:eastAsia="SN-Light" w:cs="SN-Light"/>
          <w:b/>
          <w:bCs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二、调剂原则、分数线和名额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1. 须符合招生简章中规定的调入学科的报考条件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2. 调入专业与第一志愿报考专业相同或相近，应在同一学科门类范围内（报考专业代码前两位与调剂专业代码前两位相同）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3. 初试科目与调入学科初试科目相同或相近，其中初试全国统一命题科目应与调入专业全国统一命题科目相同。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4. 满足教育部规定的调剂录取条件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分数线：</w:t>
      </w:r>
    </w:p>
    <w:tbl>
      <w:tblPr>
        <w:tblW w:w="9628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4"/>
        <w:gridCol w:w="1604"/>
        <w:gridCol w:w="1605"/>
        <w:gridCol w:w="1605"/>
        <w:gridCol w:w="1605"/>
        <w:gridCol w:w="1605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学科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四科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总分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101政治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201英语一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业务课一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业务课二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070200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物理学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300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50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42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70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70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tbl>
      <w:tblPr>
        <w:tblW w:w="9628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4"/>
        <w:gridCol w:w="1604"/>
        <w:gridCol w:w="1605"/>
        <w:gridCol w:w="1605"/>
        <w:gridCol w:w="1605"/>
        <w:gridCol w:w="1605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学科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四科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总分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101政治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204英语二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302数学（二）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业务课二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085600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材料与化工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330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50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50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70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80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预计名额</w:t>
      </w:r>
      <w:ins w:id="0" w:author="Lucky%E8%8C%9C%E5%98%BB%E5%98%BB">
        <w:r>
          <w:rPr>
            <w:rFonts w:hint="default" w:ascii="SN-Light" w:hAnsi="SN-Light" w:eastAsia="SN-Light" w:cs="SN-Light"/>
            <w:i w:val="0"/>
            <w:iCs w:val="0"/>
            <w:caps w:val="0"/>
            <w:color w:val="666666"/>
            <w:spacing w:val="0"/>
            <w:sz w:val="19"/>
            <w:szCs w:val="19"/>
            <w:bdr w:val="none" w:color="auto" w:sz="0" w:space="0"/>
            <w:shd w:val="clear" w:fill="FFFFFF"/>
          </w:rPr>
          <w:t>（最终名额以上级下达的名额为准）</w:t>
        </w:r>
      </w:ins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：</w:t>
      </w:r>
    </w:p>
    <w:tbl>
      <w:tblPr>
        <w:tblW w:w="9628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69"/>
        <w:gridCol w:w="1651"/>
        <w:gridCol w:w="1408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招生单位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学硕名额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专硕名额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南方科技大学物理系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7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南方科技大学前沿与交叉科学研究院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0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南方科技大学与大湾区大学联合培养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南方科技大学与广东以色列理工学院联合培养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color w:val="666666"/>
              </w:rPr>
            </w:pPr>
            <w:r>
              <w:rPr>
                <w:color w:val="666666"/>
                <w:bdr w:val="none" w:color="auto" w:sz="0" w:space="0"/>
              </w:rPr>
              <w:t>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Style w:val="6"/>
          <w:rFonts w:hint="default" w:ascii="SN-Light" w:hAnsi="SN-Light" w:eastAsia="SN-Light" w:cs="SN-Light"/>
          <w:b/>
          <w:bCs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三、调剂办法及流程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1. 通过我校调剂预报名系统报名：https://tjyz.sustech.edu.cn/index，开放时间：2023年3月24日-2023年3月31日中午12:00。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2. 系统报名后，将“调剂资格审查（见下方）”材料发至phyyzb@sustech.edu.cn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3. 经我校审核符合我校调剂要求的学生，调剂复试方式、具体时间等事宜另行邮件通知，如未收到通知，则默认材料审核未通过。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4. 可参考“南方科技大学物理系2023年硕士研究生复试录取实施细则”</w:t>
      </w:r>
      <w:r>
        <w:rPr>
          <w:rFonts w:hint="default" w:ascii="SN-Light" w:hAnsi="SN-Light" w:eastAsia="SN-Light" w:cs="SN-Light"/>
          <w:i w:val="0"/>
          <w:iCs w:val="0"/>
          <w:caps w:val="0"/>
          <w:color w:val="337AB7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SN-Light" w:hAnsi="SN-Light" w:eastAsia="SN-Light" w:cs="SN-Light"/>
          <w:i w:val="0"/>
          <w:iCs w:val="0"/>
          <w:caps w:val="0"/>
          <w:color w:val="337AB7"/>
          <w:spacing w:val="0"/>
          <w:sz w:val="19"/>
          <w:szCs w:val="19"/>
          <w:u w:val="none"/>
          <w:bdr w:val="none" w:color="auto" w:sz="0" w:space="0"/>
          <w:shd w:val="clear" w:fill="FFFFFF"/>
        </w:rPr>
        <w:instrText xml:space="preserve"> HYPERLINK "https://phy.sustech.edu.cn/news/detail/3509.html?lang=zh-cn" </w:instrText>
      </w:r>
      <w:r>
        <w:rPr>
          <w:rFonts w:hint="default" w:ascii="SN-Light" w:hAnsi="SN-Light" w:eastAsia="SN-Light" w:cs="SN-Light"/>
          <w:i w:val="0"/>
          <w:iCs w:val="0"/>
          <w:caps w:val="0"/>
          <w:color w:val="337AB7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SN-Light" w:hAnsi="SN-Light" w:eastAsia="SN-Light" w:cs="SN-Light"/>
          <w:i w:val="0"/>
          <w:iCs w:val="0"/>
          <w:caps w:val="0"/>
          <w:color w:val="337AB7"/>
          <w:spacing w:val="0"/>
          <w:sz w:val="19"/>
          <w:szCs w:val="19"/>
          <w:u w:val="none"/>
          <w:bdr w:val="none" w:color="auto" w:sz="0" w:space="0"/>
          <w:shd w:val="clear" w:fill="FFFFFF"/>
        </w:rPr>
        <w:t>https://phy.sustech.edu.cn/news/detail/3509.html?lang=zh-cn</w:t>
      </w:r>
      <w:r>
        <w:rPr>
          <w:rFonts w:hint="default" w:ascii="SN-Light" w:hAnsi="SN-Light" w:eastAsia="SN-Light" w:cs="SN-Light"/>
          <w:i w:val="0"/>
          <w:iCs w:val="0"/>
          <w:caps w:val="0"/>
          <w:color w:val="337AB7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，调剂面试会有微调。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5. 所有调剂考生必须通过教育部调剂系统完成录取手续，否则拟录取资格无效。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6. 以上为南科大物理系和交叉院调剂的要求，如申请联培项目，可特殊备注“湾大联培”等，并发送材料至不同单位，具体联系方式及信息，见通知下方附件。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Style w:val="6"/>
          <w:rFonts w:hint="default" w:ascii="SN-Light" w:hAnsi="SN-Light" w:eastAsia="SN-Light" w:cs="SN-Light"/>
          <w:b/>
          <w:bCs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四、调剂资格审查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1. 考生统考一志愿初试成绩（系统截屏）；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2. 身份证；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3. 非应届本科生需提供学历证书、学位证书、《教育部学历证书电子注册备案表》或《中国高等教育学历认证报告》；应届本科生需提交学生证、《教育部学籍在线验证报告》，毕业证书和学位证书将在入学时提交审查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4. 个人简历，内容清晰简洁，主要包括：个人经历、既往学业、科研能力、综合素质和思想品德等情况（简历中的内容要提供附件作为佐证材料）；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5. 大学期间成绩单原件（校教务部门盖章）或档案中成绩单复印件（加盖档案单位公章）；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6. 其他反映自身能力与水平的获奖证书、学术论文、专利证书等各类相关证明材料；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上述材料需扫描后合成一个PDF以“学生姓名+调剂材料”命名，3月31日中午12点前</w:t>
      </w:r>
      <w:r>
        <w:rPr>
          <w:rFonts w:hint="default" w:ascii="SN-Light" w:hAnsi="SN-Light" w:eastAsia="SN-Light" w:cs="SN-Light"/>
          <w:i w:val="0"/>
          <w:iCs w:val="0"/>
          <w:caps w:val="0"/>
          <w:color w:val="337AB7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SN-Light" w:hAnsi="SN-Light" w:eastAsia="SN-Light" w:cs="SN-Light"/>
          <w:i w:val="0"/>
          <w:iCs w:val="0"/>
          <w:caps w:val="0"/>
          <w:color w:val="337AB7"/>
          <w:spacing w:val="0"/>
          <w:sz w:val="19"/>
          <w:szCs w:val="19"/>
          <w:u w:val="none"/>
          <w:bdr w:val="none" w:color="auto" w:sz="0" w:space="0"/>
          <w:shd w:val="clear" w:fill="FFFFFF"/>
        </w:rPr>
        <w:instrText xml:space="preserve"> HYPERLINK "mailto:%E5%8F%91%E9%80%81%E8%87%B3phyyzb@sustech.edu.cn" </w:instrText>
      </w:r>
      <w:r>
        <w:rPr>
          <w:rFonts w:hint="default" w:ascii="SN-Light" w:hAnsi="SN-Light" w:eastAsia="SN-Light" w:cs="SN-Light"/>
          <w:i w:val="0"/>
          <w:iCs w:val="0"/>
          <w:caps w:val="0"/>
          <w:color w:val="337AB7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SN-Light" w:hAnsi="SN-Light" w:eastAsia="SN-Light" w:cs="SN-Light"/>
          <w:i w:val="0"/>
          <w:iCs w:val="0"/>
          <w:caps w:val="0"/>
          <w:color w:val="337AB7"/>
          <w:spacing w:val="0"/>
          <w:sz w:val="19"/>
          <w:szCs w:val="19"/>
          <w:u w:val="none"/>
          <w:bdr w:val="none" w:color="auto" w:sz="0" w:space="0"/>
          <w:shd w:val="clear" w:fill="FFFFFF"/>
        </w:rPr>
        <w:t>发送至phyyzb@sustech.edu.cn</w:t>
      </w:r>
      <w:r>
        <w:rPr>
          <w:rFonts w:hint="default" w:ascii="SN-Light" w:hAnsi="SN-Light" w:eastAsia="SN-Light" w:cs="SN-Light"/>
          <w:i w:val="0"/>
          <w:iCs w:val="0"/>
          <w:caps w:val="0"/>
          <w:color w:val="337AB7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，如进入面试环节，以上所有材料原件报到当天带往现场核验。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Style w:val="6"/>
          <w:rFonts w:hint="default" w:ascii="SN-Light" w:hAnsi="SN-Light" w:eastAsia="SN-Light" w:cs="SN-Light"/>
          <w:b/>
          <w:bCs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五、联系方式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联系电话：0755-88018254 李老师  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邮箱：phyyzb@sustech.edu.cn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地址：广东省深圳市南山区学苑大道1088号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相关重要通知敬请关注：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南方科技大学研究生网站——招生信息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337AB7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SN-Light" w:hAnsi="SN-Light" w:eastAsia="SN-Light" w:cs="SN-Light"/>
          <w:i w:val="0"/>
          <w:iCs w:val="0"/>
          <w:caps w:val="0"/>
          <w:color w:val="337AB7"/>
          <w:spacing w:val="0"/>
          <w:sz w:val="19"/>
          <w:szCs w:val="19"/>
          <w:u w:val="none"/>
          <w:bdr w:val="none" w:color="auto" w:sz="0" w:space="0"/>
          <w:shd w:val="clear" w:fill="FFFFFF"/>
        </w:rPr>
        <w:instrText xml:space="preserve"> HYPERLINK "https://gs.sustech.edu.cn/" \t "https://phy.sustech.edu.cn/news/detail/_self" </w:instrText>
      </w:r>
      <w:r>
        <w:rPr>
          <w:rFonts w:hint="default" w:ascii="SN-Light" w:hAnsi="SN-Light" w:eastAsia="SN-Light" w:cs="SN-Light"/>
          <w:i w:val="0"/>
          <w:iCs w:val="0"/>
          <w:caps w:val="0"/>
          <w:color w:val="337AB7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SN-Light" w:hAnsi="SN-Light" w:eastAsia="SN-Light" w:cs="SN-Light"/>
          <w:i w:val="0"/>
          <w:iCs w:val="0"/>
          <w:caps w:val="0"/>
          <w:color w:val="337AB7"/>
          <w:spacing w:val="0"/>
          <w:sz w:val="19"/>
          <w:szCs w:val="19"/>
          <w:u w:val="none"/>
          <w:bdr w:val="none" w:color="auto" w:sz="0" w:space="0"/>
          <w:shd w:val="clear" w:fill="FFFFFF"/>
        </w:rPr>
        <w:t>https://gs.sustech.edu.cn/</w:t>
      </w:r>
      <w:r>
        <w:rPr>
          <w:rFonts w:hint="default" w:ascii="SN-Light" w:hAnsi="SN-Light" w:eastAsia="SN-Light" w:cs="SN-Light"/>
          <w:i w:val="0"/>
          <w:iCs w:val="0"/>
          <w:caps w:val="0"/>
          <w:color w:val="337AB7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南方科技大学物理系网站——通知公告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337AB7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SN-Light" w:hAnsi="SN-Light" w:eastAsia="SN-Light" w:cs="SN-Light"/>
          <w:i w:val="0"/>
          <w:iCs w:val="0"/>
          <w:caps w:val="0"/>
          <w:color w:val="337AB7"/>
          <w:spacing w:val="0"/>
          <w:sz w:val="19"/>
          <w:szCs w:val="19"/>
          <w:u w:val="none"/>
          <w:bdr w:val="none" w:color="auto" w:sz="0" w:space="0"/>
          <w:shd w:val="clear" w:fill="FFFFFF"/>
        </w:rPr>
        <w:instrText xml:space="preserve"> HYPERLINK "https://phy.sustech.edu.cn/" \t "https://phy.sustech.edu.cn/news/detail/_self" </w:instrText>
      </w:r>
      <w:r>
        <w:rPr>
          <w:rFonts w:hint="default" w:ascii="SN-Light" w:hAnsi="SN-Light" w:eastAsia="SN-Light" w:cs="SN-Light"/>
          <w:i w:val="0"/>
          <w:iCs w:val="0"/>
          <w:caps w:val="0"/>
          <w:color w:val="337AB7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SN-Light" w:hAnsi="SN-Light" w:eastAsia="SN-Light" w:cs="SN-Light"/>
          <w:i w:val="0"/>
          <w:iCs w:val="0"/>
          <w:caps w:val="0"/>
          <w:color w:val="337AB7"/>
          <w:spacing w:val="0"/>
          <w:sz w:val="19"/>
          <w:szCs w:val="19"/>
          <w:u w:val="none"/>
          <w:bdr w:val="none" w:color="auto" w:sz="0" w:space="0"/>
          <w:shd w:val="clear" w:fill="FFFFFF"/>
        </w:rPr>
        <w:t>https://phy.sustech.edu.cn/</w:t>
      </w:r>
      <w:r>
        <w:rPr>
          <w:rFonts w:hint="default" w:ascii="SN-Light" w:hAnsi="SN-Light" w:eastAsia="SN-Light" w:cs="SN-Light"/>
          <w:i w:val="0"/>
          <w:iCs w:val="0"/>
          <w:caps w:val="0"/>
          <w:color w:val="337AB7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righ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                                                                                                                   南方科技大学物理系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 w:firstLine="5040"/>
        <w:jc w:val="right"/>
        <w:rPr>
          <w:color w:val="666666"/>
        </w:rPr>
      </w:pPr>
      <w:r>
        <w:rPr>
          <w:rFonts w:hint="default" w:ascii="SN-Light" w:hAnsi="SN-Light" w:eastAsia="SN-Light" w:cs="SN-Light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                                 2023年3月24日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N-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N-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ucky%E8%8C%9C%E5%98%BB%E5%98%BB">
    <w15:presenceInfo w15:providerId="None" w15:userId="Lucky%E8%8C%9C%E5%98%BB%E5%98%B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D2B0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1298</Words>
  <Characters>1625</Characters>
  <Lines>0</Lines>
  <Paragraphs>0</Paragraphs>
  <TotalTime>0</TotalTime>
  <ScaleCrop>false</ScaleCrop>
  <LinksUpToDate>false</LinksUpToDate>
  <CharactersWithSpaces>1847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2023-04-15T06:15:15Z</dcterms:created>
  <dc:creator>DELL</dc:creator>
  <cp:lastModifiedBy>曾经的那个老吴</cp:lastModifiedBy>
  <dcterms:modified xsi:type="dcterms:W3CDTF">2023-04-15T06:15:20Z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3C6016E03A7345B0BA67DF3AAC31B647_12</vt:lpwstr>
  </property>
</Properties>
</file>