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6A" w:rsidRPr="00AB676A" w:rsidRDefault="00AB676A" w:rsidP="00AB676A">
      <w:pPr>
        <w:widowControl/>
        <w:shd w:val="clear" w:color="auto" w:fill="FFFFFF"/>
        <w:jc w:val="center"/>
        <w:outlineLvl w:val="0"/>
        <w:rPr>
          <w:rFonts w:ascii="Verdana" w:eastAsia="宋体" w:hAnsi="Verdana" w:cs="宋体"/>
          <w:color w:val="000000"/>
          <w:kern w:val="36"/>
          <w:sz w:val="30"/>
          <w:szCs w:val="30"/>
        </w:rPr>
      </w:pPr>
      <w:r w:rsidRPr="00AB676A">
        <w:rPr>
          <w:rFonts w:ascii="Verdana" w:eastAsia="宋体" w:hAnsi="Verdana" w:cs="宋体"/>
          <w:color w:val="000000"/>
          <w:kern w:val="36"/>
          <w:sz w:val="30"/>
          <w:szCs w:val="30"/>
        </w:rPr>
        <w:t>重庆三峡学院电子与信息工程学院</w:t>
      </w:r>
      <w:r w:rsidRPr="00AB676A">
        <w:rPr>
          <w:rFonts w:ascii="Verdana" w:eastAsia="宋体" w:hAnsi="Verdana" w:cs="宋体"/>
          <w:color w:val="000000"/>
          <w:kern w:val="36"/>
          <w:sz w:val="30"/>
          <w:szCs w:val="30"/>
        </w:rPr>
        <w:t>2023</w:t>
      </w:r>
      <w:r w:rsidRPr="00AB676A">
        <w:rPr>
          <w:rFonts w:ascii="Verdana" w:eastAsia="宋体" w:hAnsi="Verdana" w:cs="宋体"/>
          <w:color w:val="000000"/>
          <w:kern w:val="36"/>
          <w:sz w:val="30"/>
          <w:szCs w:val="30"/>
        </w:rPr>
        <w:t>年硕士研究生招生预调剂公告</w:t>
      </w:r>
    </w:p>
    <w:p w:rsidR="00AB676A" w:rsidRPr="00AB676A" w:rsidRDefault="00AB676A" w:rsidP="00AB676A">
      <w:pPr>
        <w:widowControl/>
        <w:shd w:val="clear" w:color="auto" w:fill="FFFFFF"/>
        <w:spacing w:line="360" w:lineRule="atLeast"/>
        <w:jc w:val="center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18"/>
          <w:szCs w:val="18"/>
        </w:rPr>
        <w:t>2023</w:t>
      </w:r>
      <w:r w:rsidRPr="00AB676A">
        <w:rPr>
          <w:rFonts w:ascii="Verdana" w:eastAsia="宋体" w:hAnsi="Verdana" w:cs="宋体"/>
          <w:color w:val="666666"/>
          <w:kern w:val="0"/>
          <w:sz w:val="18"/>
          <w:szCs w:val="18"/>
        </w:rPr>
        <w:t>年</w:t>
      </w:r>
      <w:r w:rsidRPr="00AB676A">
        <w:rPr>
          <w:rFonts w:ascii="Verdana" w:eastAsia="宋体" w:hAnsi="Verdana" w:cs="宋体"/>
          <w:color w:val="666666"/>
          <w:kern w:val="0"/>
          <w:sz w:val="18"/>
          <w:szCs w:val="18"/>
        </w:rPr>
        <w:t>03</w:t>
      </w:r>
      <w:r w:rsidRPr="00AB676A">
        <w:rPr>
          <w:rFonts w:ascii="Verdana" w:eastAsia="宋体" w:hAnsi="Verdana" w:cs="宋体"/>
          <w:color w:val="666666"/>
          <w:kern w:val="0"/>
          <w:sz w:val="18"/>
          <w:szCs w:val="18"/>
        </w:rPr>
        <w:t>月</w:t>
      </w:r>
      <w:r w:rsidRPr="00AB676A">
        <w:rPr>
          <w:rFonts w:ascii="Verdana" w:eastAsia="宋体" w:hAnsi="Verdana" w:cs="宋体"/>
          <w:color w:val="666666"/>
          <w:kern w:val="0"/>
          <w:sz w:val="18"/>
          <w:szCs w:val="18"/>
        </w:rPr>
        <w:t>14</w:t>
      </w:r>
      <w:r w:rsidRPr="00AB676A">
        <w:rPr>
          <w:rFonts w:ascii="Verdana" w:eastAsia="宋体" w:hAnsi="Verdana" w:cs="宋体"/>
          <w:color w:val="666666"/>
          <w:kern w:val="0"/>
          <w:sz w:val="18"/>
          <w:szCs w:val="18"/>
        </w:rPr>
        <w:t>日</w:t>
      </w:r>
      <w:r w:rsidRPr="00AB676A">
        <w:rPr>
          <w:rFonts w:ascii="Verdana" w:eastAsia="宋体" w:hAnsi="Verdana" w:cs="宋体"/>
          <w:color w:val="666666"/>
          <w:kern w:val="0"/>
          <w:sz w:val="18"/>
          <w:szCs w:val="18"/>
        </w:rPr>
        <w:t xml:space="preserve"> 16:31  </w:t>
      </w:r>
      <w:r w:rsidRPr="00AB676A">
        <w:rPr>
          <w:rFonts w:ascii="Verdana" w:eastAsia="宋体" w:hAnsi="Verdana" w:cs="宋体"/>
          <w:color w:val="666666"/>
          <w:kern w:val="0"/>
          <w:sz w:val="18"/>
          <w:szCs w:val="18"/>
        </w:rPr>
        <w:t>点击：</w:t>
      </w:r>
      <w:r w:rsidRPr="00AB676A">
        <w:rPr>
          <w:rFonts w:ascii="Verdana" w:eastAsia="宋体" w:hAnsi="Verdana" w:cs="宋体"/>
          <w:color w:val="666666"/>
          <w:kern w:val="0"/>
          <w:sz w:val="18"/>
          <w:szCs w:val="18"/>
        </w:rPr>
        <w:t>[</w:t>
      </w:r>
      <w:r w:rsidRPr="00AB676A">
        <w:rPr>
          <w:rFonts w:ascii="Verdana" w:eastAsia="宋体" w:hAnsi="Verdana" w:cs="宋体"/>
          <w:color w:val="888888"/>
          <w:kern w:val="0"/>
          <w:sz w:val="18"/>
          <w:szCs w:val="18"/>
        </w:rPr>
        <w:t>6072</w:t>
      </w:r>
      <w:r w:rsidRPr="00AB676A">
        <w:rPr>
          <w:rFonts w:ascii="Verdana" w:eastAsia="宋体" w:hAnsi="Verdana" w:cs="宋体"/>
          <w:color w:val="666666"/>
          <w:kern w:val="0"/>
          <w:sz w:val="18"/>
          <w:szCs w:val="18"/>
        </w:rPr>
        <w:t>]</w:t>
      </w:r>
    </w:p>
    <w:p w:rsidR="00AB676A" w:rsidRPr="00AB676A" w:rsidRDefault="00AB676A" w:rsidP="00AB676A">
      <w:pPr>
        <w:widowControl/>
        <w:shd w:val="clear" w:color="auto" w:fill="FFFFFF"/>
        <w:spacing w:line="360" w:lineRule="atLeast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 一、拟接收调剂专业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7"/>
        <w:gridCol w:w="3813"/>
        <w:gridCol w:w="523"/>
        <w:gridCol w:w="523"/>
      </w:tblGrid>
      <w:tr w:rsidR="00AB676A" w:rsidRPr="00AB676A" w:rsidTr="00AB676A"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专业学位、</w:t>
            </w:r>
          </w:p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学术学位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专业领域（方向）名称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复试科目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加试科目</w:t>
            </w:r>
          </w:p>
        </w:tc>
      </w:tr>
      <w:tr w:rsidR="00AB676A" w:rsidRPr="00AB676A" w:rsidTr="00AB676A">
        <w:trPr>
          <w:jc w:val="center"/>
        </w:trPr>
        <w:tc>
          <w:tcPr>
            <w:tcW w:w="171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shd w:val="clear" w:color="auto" w:fill="FFFF00"/>
              </w:rPr>
              <w:t>        </w:t>
            </w:r>
            <w:ins w:id="0" w:author="%E9%AD%8F %E5%8B%87" w:date="2023-03-14T15:29:00Z">
              <w:r w:rsidRPr="00AB676A">
                <w:rPr>
                  <w:rFonts w:ascii="宋体" w:eastAsia="宋体" w:hAnsi="宋体" w:cs="宋体" w:hint="eastAsia"/>
                  <w:b/>
                  <w:bCs/>
                  <w:kern w:val="0"/>
                  <w:sz w:val="24"/>
                  <w:szCs w:val="24"/>
                  <w:shd w:val="clear" w:color="auto" w:fill="FFFF00"/>
                </w:rPr>
                <w:t>专业学位研究生 </w:t>
              </w:r>
            </w:ins>
            <w:r w:rsidRPr="00AB67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shd w:val="clear" w:color="auto" w:fill="FFFF00"/>
              </w:rPr>
              <w:t>       </w:t>
            </w:r>
          </w:p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shd w:val="clear" w:color="auto" w:fill="FFFF00"/>
              </w:rPr>
              <w:t>       </w:t>
            </w:r>
          </w:p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        </w:t>
            </w:r>
          </w:p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     </w:t>
            </w:r>
            <w:ins w:id="1" w:author="%E9%AD%8F %E5%8B%87" w:date="2023-03-14T15:28:00Z">
              <w:r w:rsidRPr="00AB676A">
                <w:rPr>
                  <w:rFonts w:ascii="宋体" w:eastAsia="宋体" w:hAnsi="宋体" w:cs="宋体" w:hint="eastAsia"/>
                  <w:kern w:val="0"/>
                  <w:sz w:val="24"/>
                  <w:szCs w:val="24"/>
                </w:rPr>
                <w:t>（                 0854）</w:t>
              </w:r>
            </w:ins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676A" w:rsidRPr="00AB676A" w:rsidRDefault="00AB676A" w:rsidP="00AB676A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新一代电子信息技术（含量子技术等）        </w:t>
            </w:r>
          </w:p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     </w:t>
            </w:r>
            <w:ins w:id="2" w:author="%E9%AD%8F %E5%8B%87" w:date="2023-03-14T15:28:00Z">
              <w:r w:rsidRPr="00AB676A">
                <w:rPr>
                  <w:rFonts w:ascii="宋体" w:eastAsia="宋体" w:hAnsi="宋体" w:cs="宋体" w:hint="eastAsia"/>
                  <w:kern w:val="0"/>
                  <w:sz w:val="24"/>
                  <w:szCs w:val="24"/>
                </w:rPr>
                <w:t>（                 085401）</w:t>
              </w:r>
            </w:ins>
          </w:p>
        </w:tc>
        <w:tc>
          <w:tcPr>
            <w:tcW w:w="171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①笔试：电路分析基础</w:t>
            </w:r>
          </w:p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②面试：外语听力与口语；综合素质与能</w:t>
            </w: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力</w:t>
            </w:r>
          </w:p>
        </w:tc>
        <w:tc>
          <w:tcPr>
            <w:tcW w:w="171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676A" w:rsidRPr="00AB676A" w:rsidRDefault="00AB676A" w:rsidP="00AB676A">
            <w:pPr>
              <w:widowControl/>
              <w:wordWrap w:val="0"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本专业同等学力考生复试加试科目：</w:t>
            </w:r>
          </w:p>
          <w:p w:rsidR="00AB676A" w:rsidRPr="00AB676A" w:rsidRDefault="00AB676A" w:rsidP="00AB676A">
            <w:pPr>
              <w:widowControl/>
              <w:wordWrap w:val="0"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①数字信号处理</w:t>
            </w:r>
          </w:p>
          <w:p w:rsidR="00AB676A" w:rsidRPr="00AB676A" w:rsidRDefault="00AB676A" w:rsidP="00AB676A">
            <w:pPr>
              <w:widowControl/>
              <w:wordWrap w:val="0"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②大学物理</w:t>
            </w:r>
          </w:p>
        </w:tc>
      </w:tr>
      <w:tr w:rsidR="00AB676A" w:rsidRPr="00AB676A" w:rsidTr="00AB676A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676A" w:rsidRPr="00AB676A" w:rsidRDefault="00AB676A" w:rsidP="00AB676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676A" w:rsidRPr="00AB676A" w:rsidRDefault="00AB676A" w:rsidP="00AB676A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通信工程（含宽带网络、移动通信等）        </w:t>
            </w:r>
          </w:p>
          <w:p w:rsidR="00AB676A" w:rsidRPr="00AB676A" w:rsidRDefault="00AB676A" w:rsidP="00AB676A">
            <w:pPr>
              <w:widowControl/>
              <w:spacing w:line="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     </w:t>
            </w:r>
            <w:ins w:id="3" w:author="%E9%AD%8F %E5%8B%87" w:date="2023-03-14T15:28:00Z">
              <w:r w:rsidRPr="00AB676A">
                <w:rPr>
                  <w:rFonts w:ascii="宋体" w:eastAsia="宋体" w:hAnsi="宋体" w:cs="宋体" w:hint="eastAsia"/>
                  <w:kern w:val="0"/>
                  <w:sz w:val="24"/>
                  <w:szCs w:val="24"/>
                </w:rPr>
                <w:t>（                 085402）</w:t>
              </w:r>
            </w:ins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676A" w:rsidRPr="00AB676A" w:rsidRDefault="00AB676A" w:rsidP="00AB676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676A" w:rsidRPr="00AB676A" w:rsidRDefault="00AB676A" w:rsidP="00AB676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676A" w:rsidRPr="00AB676A" w:rsidTr="00AB676A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676A" w:rsidRPr="00AB676A" w:rsidRDefault="00AB676A" w:rsidP="00AB676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676A" w:rsidRPr="00AB676A" w:rsidRDefault="00AB676A" w:rsidP="00AB676A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光电信息工程        </w:t>
            </w:r>
          </w:p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     </w:t>
            </w:r>
            <w:ins w:id="4" w:author="%E9%AD%8F %E5%8B%87" w:date="2023-03-14T15:28:00Z">
              <w:r w:rsidRPr="00AB676A">
                <w:rPr>
                  <w:rFonts w:ascii="宋体" w:eastAsia="宋体" w:hAnsi="宋体" w:cs="宋体" w:hint="eastAsia"/>
                  <w:kern w:val="0"/>
                  <w:sz w:val="24"/>
                  <w:szCs w:val="24"/>
                </w:rPr>
                <w:t>（                 085408）</w:t>
              </w:r>
            </w:ins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676A" w:rsidRPr="00AB676A" w:rsidRDefault="00AB676A" w:rsidP="00AB676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676A" w:rsidRPr="00AB676A" w:rsidRDefault="00AB676A" w:rsidP="00AB676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676A" w:rsidRPr="00AB676A" w:rsidTr="00AB676A">
        <w:trPr>
          <w:trHeight w:val="1035"/>
          <w:jc w:val="center"/>
        </w:trPr>
        <w:tc>
          <w:tcPr>
            <w:tcW w:w="171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shd w:val="clear" w:color="auto" w:fill="FFFF00"/>
              </w:rPr>
              <w:lastRenderedPageBreak/>
              <w:t>        </w:t>
            </w:r>
            <w:ins w:id="5" w:author="%E9%AD%8F %E5%8B%87" w:date="2023-03-14T15:30:00Z">
              <w:r w:rsidRPr="00AB676A">
                <w:rPr>
                  <w:rFonts w:ascii="宋体" w:eastAsia="宋体" w:hAnsi="宋体" w:cs="宋体" w:hint="eastAsia"/>
                  <w:b/>
                  <w:bCs/>
                  <w:kern w:val="0"/>
                  <w:sz w:val="24"/>
                  <w:szCs w:val="24"/>
                  <w:shd w:val="clear" w:color="auto" w:fill="FFFF00"/>
                </w:rPr>
                <w:t>学术学位研究生 </w:t>
              </w:r>
            </w:ins>
            <w:r w:rsidRPr="00AB67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       </w:t>
            </w:r>
          </w:p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       </w:t>
            </w:r>
          </w:p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电子科学与技术学科        </w:t>
            </w:r>
          </w:p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     </w:t>
            </w:r>
            <w:ins w:id="6" w:author="%E9%AD%8F %E5%8B%87" w:date="2023-03-14T15:27:00Z">
              <w:r w:rsidRPr="00AB676A">
                <w:rPr>
                  <w:rFonts w:ascii="宋体" w:eastAsia="宋体" w:hAnsi="宋体" w:cs="宋体" w:hint="eastAsia"/>
                  <w:kern w:val="0"/>
                  <w:sz w:val="24"/>
                  <w:szCs w:val="24"/>
                </w:rPr>
                <w:t>（                 0809）</w:t>
              </w:r>
            </w:ins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电路与系统        </w:t>
            </w:r>
          </w:p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     </w:t>
            </w:r>
            <w:ins w:id="7" w:author="%E9%AD%8F %E5%8B%87" w:date="2023-03-14T15:27:00Z">
              <w:r w:rsidRPr="00AB676A">
                <w:rPr>
                  <w:rFonts w:ascii="宋体" w:eastAsia="宋体" w:hAnsi="宋体" w:cs="宋体" w:hint="eastAsia"/>
                  <w:kern w:val="0"/>
                  <w:sz w:val="24"/>
                  <w:szCs w:val="24"/>
                </w:rPr>
                <w:t>（                 080902）</w:t>
              </w:r>
            </w:ins>
          </w:p>
        </w:tc>
        <w:tc>
          <w:tcPr>
            <w:tcW w:w="171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676A" w:rsidRPr="00AB676A" w:rsidRDefault="00AB676A" w:rsidP="00AB676A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①笔试：数字电路</w:t>
            </w:r>
          </w:p>
          <w:p w:rsidR="00AB676A" w:rsidRPr="00AB676A" w:rsidRDefault="00AB676A" w:rsidP="00AB676A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②面试：外语听力与口语；综合素质与能力</w:t>
            </w:r>
          </w:p>
        </w:tc>
        <w:tc>
          <w:tcPr>
            <w:tcW w:w="171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676A" w:rsidRPr="00AB676A" w:rsidRDefault="00AB676A" w:rsidP="00AB676A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本专业同等学力考生复试加试科目：</w:t>
            </w:r>
          </w:p>
          <w:p w:rsidR="00AB676A" w:rsidRPr="00AB676A" w:rsidRDefault="00AB676A" w:rsidP="00AB676A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①数字信号处理</w:t>
            </w:r>
          </w:p>
          <w:p w:rsidR="00AB676A" w:rsidRPr="00AB676A" w:rsidRDefault="00AB676A" w:rsidP="00AB676A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②大学物理</w:t>
            </w:r>
          </w:p>
        </w:tc>
      </w:tr>
      <w:tr w:rsidR="00AB676A" w:rsidRPr="00AB676A" w:rsidTr="00AB676A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676A" w:rsidRPr="00AB676A" w:rsidRDefault="00AB676A" w:rsidP="00AB676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电磁场与微波技术        </w:t>
            </w:r>
          </w:p>
          <w:p w:rsidR="00AB676A" w:rsidRPr="00AB676A" w:rsidRDefault="00AB676A" w:rsidP="00AB676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67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     </w:t>
            </w:r>
            <w:ins w:id="8" w:author="%E9%AD%8F %E5%8B%87" w:date="2023-03-14T15:27:00Z">
              <w:r w:rsidRPr="00AB676A">
                <w:rPr>
                  <w:rFonts w:ascii="宋体" w:eastAsia="宋体" w:hAnsi="宋体" w:cs="宋体" w:hint="eastAsia"/>
                  <w:kern w:val="0"/>
                  <w:sz w:val="24"/>
                  <w:szCs w:val="24"/>
                </w:rPr>
                <w:t>（                 080904）</w:t>
              </w:r>
            </w:ins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676A" w:rsidRPr="00AB676A" w:rsidRDefault="00AB676A" w:rsidP="00AB676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676A" w:rsidRPr="00AB676A" w:rsidRDefault="00AB676A" w:rsidP="00AB676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B676A" w:rsidRPr="00AB676A" w:rsidRDefault="00AB676A" w:rsidP="00AB676A">
      <w:pPr>
        <w:widowControl/>
        <w:shd w:val="clear" w:color="auto" w:fill="FFFFFF"/>
        <w:spacing w:line="360" w:lineRule="atLeast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二、调剂要求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1.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考生初试成绩须符合第一志愿报考专业对</w:t>
      </w: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A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类考生的</w:t>
      </w: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2023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年全国初试成绩基本要求。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2.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第一志愿报考专业相同或相近。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lastRenderedPageBreak/>
        <w:t>3.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初试科目与调入专业初试科目相同或相近，其中初试全国统一命题科目应与调入专业全国统一命题科目相同。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4.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符合教育部和重庆市调剂其他规定。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三、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调剂程序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1. 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申请调剂的考生须登录中国研究生招生信息网（以下简称</w:t>
      </w:r>
      <w:proofErr w:type="gramStart"/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研</w:t>
      </w:r>
      <w:proofErr w:type="gramEnd"/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招网）“调剂服务系统”查询各专业计划余缺信息、调剂要求，填报调剂志愿。调剂申请以考生在“中国研究生招生信息网”调剂系统登记的申请为准。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2. 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学院根据考生的初试成绩、报考学校、报考专业、专业技能、科研能力及获奖情况等综合审核择优遴选确定进入复试的考生名单。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3. 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对确定符合调剂要求的考生，学院将在</w:t>
      </w:r>
      <w:proofErr w:type="gramStart"/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研招网</w:t>
      </w:r>
      <w:proofErr w:type="gramEnd"/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“调剂服务系统”向进入复试名单的考生发出复试通知，考生在规定时间内确认接受复试通知，逾期未接受复试通知的视作自动放弃。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4. 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考生按学院通知要求及时提交资格审查材料，并准时参加复试，未经资格审查或审查未通过的考生，不得参加复试。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5. 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通过我校复试拟录取的调剂考生，我校将在</w:t>
      </w:r>
      <w:proofErr w:type="gramStart"/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研招网</w:t>
      </w:r>
      <w:proofErr w:type="gramEnd"/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“调剂服务系统”发出待录取通知，考生须在规定时间接受待录取，逾期未接受待录取通知的视作自动放弃。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6. 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所有已接受待录取的考生，未经我校同意，不得变更</w:t>
      </w:r>
      <w:proofErr w:type="gramStart"/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研招网</w:t>
      </w:r>
      <w:proofErr w:type="gramEnd"/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“调剂服务系统”待录取状态。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lastRenderedPageBreak/>
        <w:t>四、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联系及咨询方式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left="420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联系地址：重庆三峡学院慎思楼</w:t>
      </w: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1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栋</w:t>
      </w: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213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电话：杨老师</w:t>
      </w: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023-58106025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邮箱：</w:t>
      </w:r>
      <w:hyperlink r:id="rId6" w:history="1">
        <w:r w:rsidRPr="00AB676A">
          <w:rPr>
            <w:rFonts w:ascii="Verdana" w:eastAsia="宋体" w:hAnsi="Verdana" w:cs="宋体"/>
            <w:color w:val="6B6B6B"/>
            <w:kern w:val="0"/>
            <w:sz w:val="29"/>
            <w:szCs w:val="29"/>
          </w:rPr>
          <w:t>1371411643@qq.com</w:t>
        </w:r>
      </w:hyperlink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学院网址：</w:t>
      </w:r>
      <w:hyperlink r:id="rId7" w:history="1">
        <w:r w:rsidRPr="00AB676A">
          <w:rPr>
            <w:rFonts w:ascii="宋体" w:eastAsia="宋体" w:hAnsi="宋体" w:cs="宋体" w:hint="eastAsia"/>
            <w:color w:val="6B6B6B"/>
            <w:kern w:val="0"/>
            <w:sz w:val="24"/>
            <w:szCs w:val="24"/>
          </w:rPr>
          <w:t>http://dxy.sanxiau.edu.cn/</w:t>
        </w:r>
      </w:hyperlink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学校研究生处网址：</w:t>
      </w:r>
      <w:hyperlink r:id="rId8" w:history="1">
        <w:r w:rsidRPr="00AB676A">
          <w:rPr>
            <w:rFonts w:ascii="宋体" w:eastAsia="宋体" w:hAnsi="宋体" w:cs="宋体" w:hint="eastAsia"/>
            <w:color w:val="6B6B6B"/>
            <w:kern w:val="0"/>
            <w:sz w:val="24"/>
            <w:szCs w:val="24"/>
          </w:rPr>
          <w:t>http://www.sanxiau.edu.cn/yjsy/</w:t>
        </w:r>
      </w:hyperlink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480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五、调剂说明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1.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若教育部、重庆市教育考试院、重庆三峡学院有最新招生调剂政策，以最新公布政策为准。</w:t>
      </w:r>
    </w:p>
    <w:p w:rsidR="00AB676A" w:rsidRPr="00AB676A" w:rsidRDefault="00AB676A" w:rsidP="00AB676A">
      <w:pPr>
        <w:widowControl/>
        <w:shd w:val="clear" w:color="auto" w:fill="FFFFFF"/>
        <w:spacing w:line="270" w:lineRule="atLeast"/>
        <w:ind w:firstLine="555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29"/>
          <w:szCs w:val="29"/>
        </w:rPr>
        <w:t>2.</w:t>
      </w:r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有调剂意向的考生请填写附件并发送</w:t>
      </w:r>
      <w:proofErr w:type="gramStart"/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至联系</w:t>
      </w:r>
      <w:proofErr w:type="gramEnd"/>
      <w:r w:rsidRPr="00AB676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邮箱。</w:t>
      </w:r>
    </w:p>
    <w:p w:rsidR="00AB676A" w:rsidRPr="00AB676A" w:rsidRDefault="00AB676A" w:rsidP="00AB676A">
      <w:pPr>
        <w:widowControl/>
        <w:shd w:val="clear" w:color="auto" w:fill="FFFFFF"/>
        <w:spacing w:line="360" w:lineRule="atLeast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18"/>
          <w:szCs w:val="18"/>
        </w:rPr>
        <w:t>  </w:t>
      </w:r>
    </w:p>
    <w:p w:rsidR="00AB676A" w:rsidRPr="00AB676A" w:rsidRDefault="00AB676A" w:rsidP="00AB676A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AB676A">
        <w:rPr>
          <w:rFonts w:ascii="Verdana" w:eastAsia="宋体" w:hAnsi="Verdana" w:cs="宋体"/>
          <w:color w:val="666666"/>
          <w:kern w:val="0"/>
          <w:sz w:val="18"/>
          <w:szCs w:val="18"/>
        </w:rPr>
        <w:t>附件【</w:t>
      </w:r>
      <w:hyperlink r:id="rId9" w:tgtFrame="_blank" w:history="1">
        <w:r w:rsidRPr="00AB676A">
          <w:rPr>
            <w:rFonts w:ascii="Verdana" w:eastAsia="宋体" w:hAnsi="Verdana" w:cs="宋体"/>
            <w:color w:val="FF0000"/>
            <w:kern w:val="0"/>
            <w:sz w:val="18"/>
            <w:szCs w:val="18"/>
          </w:rPr>
          <w:t>附件：</w:t>
        </w:r>
        <w:r w:rsidRPr="00AB676A">
          <w:rPr>
            <w:rFonts w:ascii="Verdana" w:eastAsia="宋体" w:hAnsi="Verdana" w:cs="宋体"/>
            <w:color w:val="FF0000"/>
            <w:kern w:val="0"/>
            <w:sz w:val="18"/>
            <w:szCs w:val="18"/>
          </w:rPr>
          <w:t>2023</w:t>
        </w:r>
        <w:r w:rsidRPr="00AB676A">
          <w:rPr>
            <w:rFonts w:ascii="Verdana" w:eastAsia="宋体" w:hAnsi="Verdana" w:cs="宋体"/>
            <w:color w:val="FF0000"/>
            <w:kern w:val="0"/>
            <w:sz w:val="18"/>
            <w:szCs w:val="18"/>
          </w:rPr>
          <w:t>年硕士研究生招生预调剂信息表</w:t>
        </w:r>
        <w:r w:rsidRPr="00AB676A">
          <w:rPr>
            <w:rFonts w:ascii="Verdana" w:eastAsia="宋体" w:hAnsi="Verdana" w:cs="宋体"/>
            <w:color w:val="FF0000"/>
            <w:kern w:val="0"/>
            <w:sz w:val="18"/>
            <w:szCs w:val="18"/>
          </w:rPr>
          <w:t>.doc</w:t>
        </w:r>
      </w:hyperlink>
      <w:r w:rsidRPr="00AB676A">
        <w:rPr>
          <w:rFonts w:ascii="Verdana" w:eastAsia="宋体" w:hAnsi="Verdana" w:cs="宋体"/>
          <w:color w:val="666666"/>
          <w:kern w:val="0"/>
          <w:sz w:val="18"/>
          <w:szCs w:val="18"/>
        </w:rPr>
        <w:t>】已下载</w:t>
      </w:r>
      <w:r w:rsidRPr="00AB676A">
        <w:rPr>
          <w:rFonts w:ascii="Verdana" w:eastAsia="宋体" w:hAnsi="Verdana" w:cs="宋体"/>
          <w:color w:val="666666"/>
          <w:kern w:val="0"/>
          <w:sz w:val="18"/>
          <w:szCs w:val="18"/>
        </w:rPr>
        <w:t>2356</w:t>
      </w:r>
      <w:r w:rsidRPr="00AB676A">
        <w:rPr>
          <w:rFonts w:ascii="Verdana" w:eastAsia="宋体" w:hAnsi="Verdana" w:cs="宋体"/>
          <w:color w:val="666666"/>
          <w:kern w:val="0"/>
          <w:sz w:val="18"/>
          <w:szCs w:val="18"/>
        </w:rPr>
        <w:t>次</w:t>
      </w:r>
    </w:p>
    <w:p w:rsidR="005F5EA8" w:rsidRPr="00AB676A" w:rsidRDefault="005F5EA8">
      <w:bookmarkStart w:id="9" w:name="_GoBack"/>
      <w:bookmarkEnd w:id="9"/>
    </w:p>
    <w:sectPr w:rsidR="005F5EA8" w:rsidRPr="00AB67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1351D"/>
    <w:multiLevelType w:val="multilevel"/>
    <w:tmpl w:val="BC94E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AC"/>
    <w:rsid w:val="005F5EA8"/>
    <w:rsid w:val="00AB676A"/>
    <w:rsid w:val="00EA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B676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B676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B67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B676A"/>
    <w:rPr>
      <w:b/>
      <w:bCs/>
    </w:rPr>
  </w:style>
  <w:style w:type="character" w:styleId="a5">
    <w:name w:val="Hyperlink"/>
    <w:basedOn w:val="a0"/>
    <w:uiPriority w:val="99"/>
    <w:semiHidden/>
    <w:unhideWhenUsed/>
    <w:rsid w:val="00AB67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B676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B676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B67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B676A"/>
    <w:rPr>
      <w:b/>
      <w:bCs/>
    </w:rPr>
  </w:style>
  <w:style w:type="character" w:styleId="a5">
    <w:name w:val="Hyperlink"/>
    <w:basedOn w:val="a0"/>
    <w:uiPriority w:val="99"/>
    <w:semiHidden/>
    <w:unhideWhenUsed/>
    <w:rsid w:val="00AB67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54551">
          <w:marLeft w:val="0"/>
          <w:marRight w:val="0"/>
          <w:marTop w:val="0"/>
          <w:marBottom w:val="225"/>
          <w:divBdr>
            <w:top w:val="dotted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xiau.edu.cn/yjs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xy.sanxiau.edu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1371411643@qq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xy.sanxiau.edu.cn/system/_content/download.jsp?urltype=news.DownloadAttachUrl&amp;owner=1310160721&amp;wbfileid=4733093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2023-05-13T01:42:00Z</dcterms:created>
  <dcterms:modified xsi:type="dcterms:W3CDTF">2023-05-13T01:42:00Z</dcterms:modified>
</cp:coreProperties>
</file>